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B1292">
      <w:pPr>
        <w:spacing w:line="360" w:lineRule="auto"/>
        <w:jc w:val="center"/>
        <w:rPr>
          <w:rFonts w:ascii="黑体" w:hAnsi="黑体" w:eastAsia="黑体" w:cs="黑体"/>
          <w:b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</w:rPr>
        <w:t>投资者权益须知</w:t>
      </w:r>
    </w:p>
    <w:p w14:paraId="4B994EDA">
      <w:pPr>
        <w:spacing w:line="360" w:lineRule="auto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尊敬的投资者：</w:t>
      </w:r>
    </w:p>
    <w:p w14:paraId="4209762B">
      <w:pPr>
        <w:numPr>
          <w:ins w:id="0" w:author="liyub" w:date="2024-01-17T08:42:00Z"/>
        </w:numPr>
        <w:spacing w:line="360" w:lineRule="auto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理财非存款，产品有风险，投资须谨慎。为方便您办理</w:t>
      </w:r>
      <w:r>
        <w:rPr>
          <w:rFonts w:hint="eastAsia" w:ascii="宋体 (标题)" w:hAnsi="宋体 (标题)" w:eastAsia="宋体 (标题)" w:cs="宋体 (标题)"/>
          <w:szCs w:val="21"/>
        </w:rPr>
        <w:t>光大理财有限责任公司（以下简称“光大理财”）</w:t>
      </w:r>
      <w:r>
        <w:rPr>
          <w:rFonts w:hint="eastAsia" w:ascii="宋体" w:hAnsi="宋体"/>
          <w:color w:val="000000"/>
        </w:rPr>
        <w:t>理财业务，请仔细阅读以下内容。如对理财产品销售文件或购买流程等有不明之处，请及时与销售服务机构相关人员进行咨询；在购买理财产品后，请关注理财产品的信息披露情况，及时获取相关信息；如对理财产品有任何意见或建议，请关注产品管理人相关联络方式并予以反馈，或通过销售服务机构转达。</w:t>
      </w:r>
    </w:p>
    <w:p w14:paraId="395CF0C0">
      <w:pPr>
        <w:numPr>
          <w:ins w:id="1" w:author="liyub" w:date="2024-01-17T08:42:00Z"/>
        </w:numPr>
        <w:spacing w:line="360" w:lineRule="auto"/>
        <w:ind w:firstLine="422" w:firstLineChars="200"/>
      </w:pPr>
      <w:r>
        <w:rPr>
          <w:rFonts w:hint="eastAsia" w:ascii="宋体" w:hAnsi="宋体"/>
          <w:b/>
          <w:bCs/>
          <w:color w:val="000000"/>
        </w:rPr>
        <w:t>本产品由光大理财发行与管理，代销机构负责产品销售及您与光大理财之间的资金划转工作，不承担产品的投资</w:t>
      </w:r>
      <w:r>
        <w:rPr>
          <w:rFonts w:hint="eastAsia" w:ascii="宋体" w:hAnsi="宋体"/>
          <w:b/>
          <w:bCs/>
          <w:color w:val="000000"/>
          <w:lang w:val="en-US" w:eastAsia="zh-CN"/>
        </w:rPr>
        <w:t>和</w:t>
      </w:r>
      <w:r>
        <w:rPr>
          <w:rFonts w:hint="eastAsia" w:ascii="宋体" w:hAnsi="宋体"/>
          <w:b/>
          <w:bCs/>
          <w:color w:val="000000"/>
        </w:rPr>
        <w:t>兑付责任。</w:t>
      </w:r>
      <w:r>
        <w:rPr>
          <w:rFonts w:hint="eastAsia" w:ascii="宋体" w:hAnsi="宋体"/>
          <w:color w:val="000000"/>
        </w:rPr>
        <w:t>投资者在代销机构购买代销的理财产品，须遵从代销机构和光大理财相关规定。投资者不得使用贷款、发行债券等筹集的非自有资金投资理财产品。</w:t>
      </w:r>
    </w:p>
    <w:p w14:paraId="35E73C66">
      <w:pPr>
        <w:spacing w:line="360" w:lineRule="auto"/>
        <w:ind w:firstLine="422" w:firstLineChars="200"/>
        <w:outlineLvl w:val="0"/>
        <w:rPr>
          <w:rFonts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一、销售服务机构代理销售/销售光大理财产品的流程</w:t>
      </w:r>
    </w:p>
    <w:p w14:paraId="299FA0CA">
      <w:pPr>
        <w:spacing w:line="360" w:lineRule="auto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（一）首次在销售服务机构购买理财产品的投资者需开立相应资金账户，提供并确认正确的联系方式。</w:t>
      </w:r>
    </w:p>
    <w:p w14:paraId="01F74DBE">
      <w:pPr>
        <w:spacing w:line="360" w:lineRule="auto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（二）首次在销售服务机构购买理财产品的</w:t>
      </w:r>
      <w:r>
        <w:rPr>
          <w:rFonts w:hint="eastAsia" w:ascii="宋体" w:hAnsi="宋体"/>
          <w:color w:val="000000"/>
          <w:lang w:val="en-US" w:eastAsia="zh-CN"/>
        </w:rPr>
        <w:t>普通</w:t>
      </w:r>
      <w:r>
        <w:rPr>
          <w:rFonts w:hint="eastAsia" w:ascii="宋体" w:hAnsi="宋体"/>
          <w:color w:val="000000"/>
        </w:rPr>
        <w:t>投资者需进行投资者风险承受能力评估，并确认</w:t>
      </w:r>
      <w:r>
        <w:rPr>
          <w:rFonts w:hint="eastAsia" w:ascii="宋体" w:hAnsi="宋体" w:cs="宋体"/>
          <w:color w:val="000000"/>
          <w:szCs w:val="21"/>
        </w:rPr>
        <w:t>风险承受能力等级不低于本理财产品风险评级</w:t>
      </w:r>
      <w:r>
        <w:rPr>
          <w:rFonts w:hint="eastAsia" w:ascii="宋体" w:hAnsi="宋体"/>
          <w:color w:val="000000"/>
        </w:rPr>
        <w:t>。</w:t>
      </w:r>
    </w:p>
    <w:p w14:paraId="167D57B3">
      <w:pPr>
        <w:spacing w:line="360" w:lineRule="auto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（三）仔细阅读本理财产品完整销售文件（包括理财产品投资协议书、销售（代理销售）协议书、理财产品说明书、风险揭示书、投资者权益须知等），理解并确认理财产品条款及产品风险。</w:t>
      </w:r>
    </w:p>
    <w:p w14:paraId="18E24B3E">
      <w:pPr>
        <w:spacing w:line="360" w:lineRule="auto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（四）确定购买金额，完成交易申请，并在光大理财系统确认投资者购买份额后及时进行查询。</w:t>
      </w:r>
    </w:p>
    <w:p w14:paraId="1C4CA784">
      <w:pPr>
        <w:spacing w:line="360" w:lineRule="auto"/>
        <w:ind w:firstLine="422" w:firstLineChars="200"/>
        <w:outlineLvl w:val="0"/>
        <w:rPr>
          <w:rFonts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二、光大理财产品内部风险评级</w:t>
      </w:r>
    </w:p>
    <w:p w14:paraId="43BFA7AD">
      <w:pPr>
        <w:spacing w:line="360" w:lineRule="auto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光大理财发行的</w:t>
      </w:r>
      <w:r>
        <w:rPr>
          <w:rFonts w:ascii="宋体" w:hAnsi="宋体"/>
          <w:color w:val="000000"/>
        </w:rPr>
        <w:t>理财产品</w:t>
      </w:r>
      <w:r>
        <w:rPr>
          <w:rFonts w:hint="eastAsia" w:ascii="宋体" w:hAnsi="宋体"/>
          <w:color w:val="000000"/>
        </w:rPr>
        <w:t>内部</w:t>
      </w:r>
      <w:r>
        <w:rPr>
          <w:rFonts w:ascii="宋体" w:hAnsi="宋体"/>
          <w:color w:val="000000"/>
        </w:rPr>
        <w:t>风险评级共分为五级：低风险产品（</w:t>
      </w:r>
      <w:r>
        <w:rPr>
          <w:rFonts w:hint="eastAsia" w:ascii="宋体" w:hAnsi="宋体"/>
          <w:color w:val="000000"/>
        </w:rPr>
        <w:t>一星级</w:t>
      </w:r>
      <w:r>
        <w:rPr>
          <w:rFonts w:ascii="宋体" w:hAnsi="宋体"/>
          <w:color w:val="000000"/>
        </w:rPr>
        <w:t>）、</w:t>
      </w:r>
      <w:r>
        <w:rPr>
          <w:rFonts w:hint="eastAsia" w:ascii="宋体" w:hAnsi="宋体"/>
          <w:color w:val="000000"/>
        </w:rPr>
        <w:t>较低风险产品（二星级）、中风险产品（三星级）、较高风险产品（四星级）、高风险产品（五星级）。具体分类见下表：</w:t>
      </w:r>
    </w:p>
    <w:tbl>
      <w:tblPr>
        <w:tblStyle w:val="10"/>
        <w:tblW w:w="5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7"/>
        <w:gridCol w:w="2693"/>
      </w:tblGrid>
      <w:tr w14:paraId="21C9F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587" w:type="dxa"/>
            <w:vAlign w:val="center"/>
          </w:tcPr>
          <w:p w14:paraId="6287F2B6"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</w:rPr>
              <w:t>光大理财内部风险评级</w:t>
            </w:r>
          </w:p>
        </w:tc>
        <w:tc>
          <w:tcPr>
            <w:tcW w:w="2693" w:type="dxa"/>
            <w:vAlign w:val="center"/>
          </w:tcPr>
          <w:p w14:paraId="5D983DE7">
            <w:pPr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2"/>
              </w:rPr>
              <w:t>风险程度</w:t>
            </w:r>
          </w:p>
        </w:tc>
      </w:tr>
      <w:tr w14:paraId="0D9C2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587" w:type="dxa"/>
          </w:tcPr>
          <w:p w14:paraId="6B43EB01">
            <w:pPr>
              <w:jc w:val="center"/>
              <w:rPr>
                <w:rFonts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★</w:t>
            </w:r>
          </w:p>
        </w:tc>
        <w:tc>
          <w:tcPr>
            <w:tcW w:w="2693" w:type="dxa"/>
          </w:tcPr>
          <w:p w14:paraId="432501EA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低</w:t>
            </w:r>
          </w:p>
        </w:tc>
      </w:tr>
      <w:tr w14:paraId="54D54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587" w:type="dxa"/>
          </w:tcPr>
          <w:p w14:paraId="5DB52DC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★★</w:t>
            </w:r>
          </w:p>
        </w:tc>
        <w:tc>
          <w:tcPr>
            <w:tcW w:w="2693" w:type="dxa"/>
          </w:tcPr>
          <w:p w14:paraId="276DF3B5">
            <w:pPr>
              <w:jc w:val="center"/>
              <w:rPr>
                <w:rFonts w:ascii="宋体" w:hAnsi="宋体" w:cs="宋体"/>
                <w:b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</w:rPr>
              <w:t>较低</w:t>
            </w:r>
          </w:p>
        </w:tc>
      </w:tr>
      <w:tr w14:paraId="7F067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587" w:type="dxa"/>
          </w:tcPr>
          <w:p w14:paraId="1C353C49">
            <w:pPr>
              <w:jc w:val="center"/>
              <w:rPr>
                <w:rFonts w:ascii="宋体" w:hAnsi="宋体" w:cs="宋体"/>
                <w:b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★★★</w:t>
            </w:r>
          </w:p>
        </w:tc>
        <w:tc>
          <w:tcPr>
            <w:tcW w:w="2693" w:type="dxa"/>
          </w:tcPr>
          <w:p w14:paraId="1353126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中</w:t>
            </w:r>
          </w:p>
        </w:tc>
      </w:tr>
      <w:tr w14:paraId="065D1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587" w:type="dxa"/>
          </w:tcPr>
          <w:p w14:paraId="3C704D78">
            <w:pPr>
              <w:jc w:val="center"/>
              <w:rPr>
                <w:rFonts w:ascii="宋体" w:hAnsi="宋体" w:cs="宋体"/>
                <w:b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★★★★</w:t>
            </w:r>
          </w:p>
        </w:tc>
        <w:tc>
          <w:tcPr>
            <w:tcW w:w="2693" w:type="dxa"/>
          </w:tcPr>
          <w:p w14:paraId="4EBF9991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较高</w:t>
            </w:r>
          </w:p>
        </w:tc>
      </w:tr>
      <w:tr w14:paraId="79DD3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587" w:type="dxa"/>
            <w:tcBorders>
              <w:bottom w:val="single" w:color="auto" w:sz="4" w:space="0"/>
            </w:tcBorders>
          </w:tcPr>
          <w:p w14:paraId="48441947">
            <w:pPr>
              <w:jc w:val="center"/>
              <w:rPr>
                <w:rFonts w:ascii="宋体" w:hAnsi="宋体" w:cs="宋体"/>
                <w:b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★★★★★</w:t>
            </w:r>
          </w:p>
        </w:tc>
        <w:tc>
          <w:tcPr>
            <w:tcW w:w="2693" w:type="dxa"/>
            <w:tcBorders>
              <w:bottom w:val="single" w:color="auto" w:sz="4" w:space="0"/>
            </w:tcBorders>
          </w:tcPr>
          <w:p w14:paraId="718EA2F2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高</w:t>
            </w:r>
          </w:p>
        </w:tc>
      </w:tr>
    </w:tbl>
    <w:p w14:paraId="5FEEAA17">
      <w:pPr>
        <w:spacing w:line="360" w:lineRule="auto"/>
        <w:ind w:firstLine="422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b/>
          <w:bCs/>
          <w:color w:val="000000"/>
        </w:rPr>
        <w:t>本产品经光大理财内部风险评级为较低风险产品（二星级）</w:t>
      </w:r>
      <w:r>
        <w:rPr>
          <w:rFonts w:hint="eastAsia" w:ascii="宋体" w:hAnsi="宋体"/>
          <w:color w:val="000000"/>
        </w:rPr>
        <w:t>，</w:t>
      </w:r>
      <w:r>
        <w:rPr>
          <w:rFonts w:ascii="宋体" w:hAnsi="宋体"/>
          <w:color w:val="000000"/>
        </w:rPr>
        <w:t>指</w:t>
      </w:r>
      <w:r>
        <w:rPr>
          <w:rFonts w:hint="eastAsia" w:ascii="宋体" w:hAnsi="宋体"/>
          <w:color w:val="000000"/>
        </w:rPr>
        <w:t>本</w:t>
      </w:r>
      <w:r>
        <w:rPr>
          <w:rFonts w:ascii="宋体" w:hAnsi="宋体"/>
          <w:color w:val="000000"/>
        </w:rPr>
        <w:t>理财产品的总体风险程度</w:t>
      </w:r>
      <w:r>
        <w:rPr>
          <w:rFonts w:hint="eastAsia" w:ascii="宋体" w:hAnsi="宋体"/>
          <w:color w:val="000000"/>
        </w:rPr>
        <w:t>较低，</w:t>
      </w:r>
      <w:r>
        <w:rPr>
          <w:rFonts w:ascii="宋体" w:hAnsi="宋体"/>
          <w:color w:val="000000"/>
        </w:rPr>
        <w:t>管理人不承诺本金</w:t>
      </w:r>
      <w:r>
        <w:rPr>
          <w:rFonts w:hint="eastAsia" w:ascii="宋体" w:hAnsi="宋体"/>
          <w:color w:val="000000"/>
        </w:rPr>
        <w:t>及收益</w:t>
      </w:r>
      <w:r>
        <w:rPr>
          <w:rFonts w:ascii="宋体" w:hAnsi="宋体"/>
          <w:color w:val="000000"/>
        </w:rPr>
        <w:t>保障</w:t>
      </w:r>
      <w:r>
        <w:rPr>
          <w:rFonts w:hint="eastAsia" w:ascii="宋体" w:hAnsi="宋体"/>
          <w:color w:val="000000"/>
        </w:rPr>
        <w:t>。该产品通过销售服务机构渠道销售的，理财产品评级应当以销售服务机构最终披露的评级结果为准。</w:t>
      </w:r>
    </w:p>
    <w:p w14:paraId="664C3E9B">
      <w:pPr>
        <w:spacing w:line="360" w:lineRule="auto"/>
        <w:ind w:firstLine="422" w:firstLineChars="200"/>
        <w:outlineLvl w:val="0"/>
        <w:rPr>
          <w:rFonts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三、投资者风险承受能力评估</w:t>
      </w:r>
    </w:p>
    <w:p w14:paraId="27AAD3CE">
      <w:pPr>
        <w:spacing w:line="360" w:lineRule="auto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（一）本</w:t>
      </w:r>
      <w:r>
        <w:rPr>
          <w:rFonts w:hint="eastAsia" w:ascii="宋体" w:hAnsi="宋体"/>
          <w:color w:val="000000"/>
          <w:lang w:val="en-US" w:eastAsia="zh-CN"/>
        </w:rPr>
        <w:t>理财</w:t>
      </w:r>
      <w:r>
        <w:rPr>
          <w:rFonts w:hint="eastAsia" w:ascii="宋体" w:hAnsi="宋体"/>
          <w:color w:val="000000"/>
        </w:rPr>
        <w:t>产品全部销售工作及投资者适当性评估由销售服务机构负责。</w:t>
      </w:r>
      <w:r>
        <w:rPr>
          <w:rFonts w:hint="eastAsia" w:ascii="宋体" w:hAnsi="宋体"/>
          <w:color w:val="000000"/>
          <w:lang w:val="en-US" w:eastAsia="zh-CN"/>
        </w:rPr>
        <w:t>普通</w:t>
      </w:r>
      <w:r>
        <w:rPr>
          <w:rFonts w:hint="eastAsia" w:ascii="宋体" w:hAnsi="宋体"/>
          <w:color w:val="000000"/>
        </w:rPr>
        <w:t>投资者首次通过销售服务机构购买理财产品，需要与销售服务机构签署相关协议，并按照该协议约定在销售服务机构销售渠道进行风险承受能力评估，并对评估结果签字确认。</w:t>
      </w:r>
    </w:p>
    <w:p w14:paraId="2D5F3249">
      <w:pPr>
        <w:spacing w:line="360" w:lineRule="auto"/>
        <w:ind w:firstLine="420" w:firstLineChars="2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/>
          <w:color w:val="000000"/>
        </w:rPr>
        <w:t>（二）</w:t>
      </w:r>
      <w:r>
        <w:rPr>
          <w:rFonts w:hint="eastAsia" w:ascii="宋体" w:hAnsi="宋体"/>
          <w:color w:val="000000"/>
          <w:lang w:val="en-US" w:eastAsia="zh-CN"/>
        </w:rPr>
        <w:t>普通</w:t>
      </w:r>
      <w:r>
        <w:rPr>
          <w:rFonts w:hint="eastAsia" w:ascii="宋体" w:hAnsi="宋体"/>
          <w:color w:val="000000"/>
        </w:rPr>
        <w:t>投资者风险承受能力评估结果有效期为一年，</w:t>
      </w:r>
      <w:r>
        <w:rPr>
          <w:rFonts w:hint="eastAsia" w:ascii="宋体" w:hAnsi="宋体" w:cs="宋体"/>
          <w:color w:val="000000"/>
          <w:szCs w:val="21"/>
        </w:rPr>
        <w:t>如风险承受能力评估时效已超过一年，或</w:t>
      </w:r>
      <w:r>
        <w:rPr>
          <w:rFonts w:hint="eastAsia" w:ascii="宋体" w:hAnsi="宋体" w:cs="宋体"/>
          <w:b/>
          <w:bCs/>
          <w:color w:val="000000"/>
          <w:szCs w:val="21"/>
        </w:rPr>
        <w:t>影响风险承受能力的因素发生变化，请及时在本产品销售服务机构营业场所（含电子渠道）完成风险承受能力的重新评估。</w:t>
      </w:r>
    </w:p>
    <w:p w14:paraId="298D0D99">
      <w:pPr>
        <w:spacing w:line="360" w:lineRule="auto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（三）</w:t>
      </w:r>
      <w:r>
        <w:rPr>
          <w:rFonts w:hint="eastAsia" w:ascii="宋体" w:hAnsi="宋体"/>
          <w:color w:val="000000"/>
          <w:lang w:val="en-US" w:eastAsia="zh-CN"/>
        </w:rPr>
        <w:t>普通</w:t>
      </w:r>
      <w:r>
        <w:rPr>
          <w:rFonts w:hint="eastAsia" w:ascii="宋体" w:hAnsi="宋体"/>
          <w:color w:val="000000"/>
        </w:rPr>
        <w:t>投资者风险承受能力评估流程</w:t>
      </w:r>
    </w:p>
    <w:p w14:paraId="6AD9F268">
      <w:pPr>
        <w:spacing w:line="360" w:lineRule="auto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1.</w:t>
      </w:r>
      <w:r>
        <w:rPr>
          <w:rFonts w:hint="eastAsia" w:ascii="宋体" w:hAnsi="宋体"/>
          <w:color w:val="000000"/>
          <w:lang w:val="en-US" w:eastAsia="zh-CN"/>
        </w:rPr>
        <w:t>普通</w:t>
      </w:r>
      <w:r>
        <w:rPr>
          <w:rFonts w:hint="eastAsia" w:ascii="宋体" w:hAnsi="宋体"/>
          <w:color w:val="000000"/>
        </w:rPr>
        <w:t>投资者在销售服务机构进行风险承受能力评估；</w:t>
      </w:r>
    </w:p>
    <w:p w14:paraId="384BCA7E">
      <w:pPr>
        <w:spacing w:line="360" w:lineRule="auto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2.填写销售服务机构</w:t>
      </w:r>
      <w:r>
        <w:rPr>
          <w:rFonts w:hint="eastAsia" w:ascii="宋体" w:hAnsi="宋体"/>
          <w:color w:val="000000"/>
          <w:lang w:val="en-US" w:eastAsia="zh-CN"/>
        </w:rPr>
        <w:t>普通</w:t>
      </w:r>
      <w:r>
        <w:rPr>
          <w:rFonts w:hint="eastAsia" w:ascii="宋体" w:hAnsi="宋体"/>
          <w:color w:val="000000"/>
        </w:rPr>
        <w:t>投资者风险承受能力测试问卷；</w:t>
      </w:r>
    </w:p>
    <w:p w14:paraId="560574A9">
      <w:pPr>
        <w:spacing w:line="360" w:lineRule="auto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3.生成相应的</w:t>
      </w:r>
      <w:r>
        <w:rPr>
          <w:rFonts w:hint="eastAsia" w:ascii="宋体" w:hAnsi="宋体"/>
          <w:color w:val="000000"/>
          <w:lang w:val="en-US" w:eastAsia="zh-CN"/>
        </w:rPr>
        <w:t>普通</w:t>
      </w:r>
      <w:r>
        <w:rPr>
          <w:rFonts w:hint="eastAsia" w:ascii="宋体" w:hAnsi="宋体"/>
          <w:color w:val="000000"/>
        </w:rPr>
        <w:t>投资者风险承受能力评估结果；</w:t>
      </w:r>
    </w:p>
    <w:p w14:paraId="4A9A3B2B">
      <w:pPr>
        <w:spacing w:line="360" w:lineRule="auto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4.投资者对评估结果进行确认。</w:t>
      </w:r>
    </w:p>
    <w:p w14:paraId="1CBB3783">
      <w:pPr>
        <w:spacing w:line="360" w:lineRule="auto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（四）</w:t>
      </w:r>
      <w:r>
        <w:rPr>
          <w:rFonts w:hint="eastAsia" w:ascii="宋体" w:hAnsi="宋体" w:cs="宋体"/>
          <w:color w:val="000000"/>
          <w:szCs w:val="21"/>
        </w:rPr>
        <w:t>风险承受能力评估结果</w:t>
      </w:r>
      <w:r>
        <w:rPr>
          <w:rFonts w:hint="eastAsia" w:ascii="宋体" w:hAnsi="宋体"/>
          <w:color w:val="000000"/>
        </w:rPr>
        <w:t>将作为评价</w:t>
      </w:r>
      <w:r>
        <w:rPr>
          <w:rFonts w:hint="eastAsia" w:ascii="宋体" w:hAnsi="宋体"/>
          <w:color w:val="000000"/>
          <w:lang w:val="en-US" w:eastAsia="zh-CN"/>
        </w:rPr>
        <w:t>普通</w:t>
      </w:r>
      <w:r>
        <w:rPr>
          <w:rFonts w:hint="eastAsia" w:ascii="宋体" w:hAnsi="宋体"/>
          <w:color w:val="000000"/>
        </w:rPr>
        <w:t>投资者是否适合购买理财产品的重要因素，风险承受能力评级越高适合购买的理财产品风险评级越高，适合购买的理财产品类型越丰富。</w:t>
      </w:r>
    </w:p>
    <w:p w14:paraId="71D83B03">
      <w:pPr>
        <w:spacing w:line="360" w:lineRule="auto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（五）销售服务机构在代销过程中，可参考光大理财的产品风险评级结果，自行判断确定本</w:t>
      </w:r>
      <w:r>
        <w:rPr>
          <w:rFonts w:hint="eastAsia" w:ascii="宋体" w:hAnsi="宋体" w:cs="宋体"/>
          <w:color w:val="000000"/>
          <w:szCs w:val="21"/>
        </w:rPr>
        <w:t>理财</w:t>
      </w:r>
      <w:r>
        <w:rPr>
          <w:rFonts w:hint="eastAsia" w:ascii="宋体" w:hAnsi="宋体"/>
          <w:color w:val="000000"/>
        </w:rPr>
        <w:t>产品的风险评级，但应确保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普通</w:t>
      </w:r>
      <w:r>
        <w:rPr>
          <w:rFonts w:hint="eastAsia" w:ascii="宋体" w:hAnsi="宋体" w:cs="宋体"/>
          <w:color w:val="000000"/>
          <w:szCs w:val="21"/>
        </w:rPr>
        <w:t>投资者的风险承受能力等级不低于本理财产品风险评级</w:t>
      </w:r>
      <w:r>
        <w:rPr>
          <w:rFonts w:hint="eastAsia" w:ascii="宋体" w:hAnsi="宋体"/>
          <w:color w:val="000000"/>
        </w:rPr>
        <w:t>。</w:t>
      </w:r>
      <w:bookmarkStart w:id="0" w:name="_Hlk75178592"/>
      <w:r>
        <w:rPr>
          <w:rFonts w:hint="eastAsia" w:ascii="宋体" w:hAnsi="宋体"/>
          <w:color w:val="000000"/>
        </w:rPr>
        <w:t>销售服务机构评级与光大理财产品评级结果不一致的，销售服务机构应当采用对应较高风险等级的评级结果并予以披露。</w:t>
      </w:r>
      <w:bookmarkEnd w:id="0"/>
    </w:p>
    <w:p w14:paraId="50371176">
      <w:pPr>
        <w:spacing w:line="360" w:lineRule="auto"/>
        <w:ind w:firstLine="420" w:firstLineChars="200"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（六）专业投资者评估风险承受能力评估工作（含简化或免除情形）由销售服务机构负责。</w:t>
      </w:r>
    </w:p>
    <w:p w14:paraId="667EC36B">
      <w:pPr>
        <w:spacing w:line="360" w:lineRule="auto"/>
        <w:ind w:firstLine="422" w:firstLineChars="200"/>
        <w:outlineLvl w:val="0"/>
        <w:rPr>
          <w:rFonts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四、理财产品信息披露</w:t>
      </w:r>
    </w:p>
    <w:p w14:paraId="26B889DE">
      <w:pPr>
        <w:spacing w:line="360" w:lineRule="auto"/>
        <w:ind w:firstLine="420" w:firstLineChars="200"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关于本</w:t>
      </w:r>
      <w:r>
        <w:rPr>
          <w:rFonts w:ascii="宋体" w:hAnsi="宋体"/>
          <w:color w:val="000000"/>
        </w:rPr>
        <w:t>理财产品相关信息的披露方式、渠道和频率，您可以</w:t>
      </w:r>
      <w:r>
        <w:rPr>
          <w:rFonts w:hint="eastAsia" w:ascii="宋体" w:hAnsi="宋体"/>
          <w:color w:val="000000"/>
        </w:rPr>
        <w:t>在理财产品说明书</w:t>
      </w:r>
      <w:r>
        <w:rPr>
          <w:rFonts w:ascii="宋体" w:hAnsi="宋体"/>
          <w:color w:val="000000"/>
        </w:rPr>
        <w:t>“信息披露”</w:t>
      </w:r>
      <w:r>
        <w:rPr>
          <w:rFonts w:hint="eastAsia" w:ascii="宋体" w:hAnsi="宋体"/>
          <w:color w:val="000000"/>
        </w:rPr>
        <w:t>章节</w:t>
      </w:r>
      <w:r>
        <w:rPr>
          <w:rFonts w:ascii="宋体" w:hAnsi="宋体"/>
          <w:color w:val="000000"/>
        </w:rPr>
        <w:t>中</w:t>
      </w:r>
      <w:r>
        <w:rPr>
          <w:rFonts w:hint="eastAsia" w:ascii="宋体" w:hAnsi="宋体"/>
          <w:color w:val="000000"/>
        </w:rPr>
        <w:t>查找到相关约定</w:t>
      </w:r>
      <w:r>
        <w:rPr>
          <w:rFonts w:ascii="宋体" w:hAnsi="宋体"/>
          <w:color w:val="000000"/>
        </w:rPr>
        <w:t>，</w:t>
      </w:r>
      <w:r>
        <w:rPr>
          <w:rFonts w:hint="eastAsia" w:ascii="宋体" w:hAnsi="宋体"/>
          <w:color w:val="000000"/>
        </w:rPr>
        <w:t>并</w:t>
      </w:r>
      <w:r>
        <w:rPr>
          <w:rFonts w:ascii="宋体" w:hAnsi="宋体"/>
          <w:color w:val="000000"/>
        </w:rPr>
        <w:t>通过</w:t>
      </w:r>
      <w:r>
        <w:rPr>
          <w:rFonts w:hint="eastAsia" w:ascii="宋体" w:hAnsi="宋体"/>
          <w:color w:val="000000"/>
        </w:rPr>
        <w:t>产品</w:t>
      </w:r>
      <w:r>
        <w:rPr>
          <w:rFonts w:ascii="宋体" w:hAnsi="宋体"/>
          <w:color w:val="000000"/>
        </w:rPr>
        <w:t>管理人</w:t>
      </w:r>
      <w:r>
        <w:rPr>
          <w:rFonts w:hint="eastAsia" w:ascii="宋体" w:hAnsi="宋体"/>
          <w:color w:val="000000"/>
        </w:rPr>
        <w:t>官方网站或销售服务机构网上销售平台查询具体披露信息。相关信息在发布或发出之日视为通知送达，请您及时查询。</w:t>
      </w:r>
    </w:p>
    <w:p w14:paraId="0980E8A9">
      <w:pPr>
        <w:spacing w:line="360" w:lineRule="auto"/>
        <w:ind w:firstLine="422" w:firstLineChars="200"/>
        <w:outlineLvl w:val="0"/>
        <w:rPr>
          <w:rFonts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五、投资者对理财产品的投诉方式和程序</w:t>
      </w:r>
    </w:p>
    <w:p w14:paraId="41DEB3D9">
      <w:pPr>
        <w:spacing w:line="360" w:lineRule="auto"/>
        <w:ind w:firstLine="422" w:firstLineChars="200"/>
        <w:jc w:val="left"/>
        <w:rPr>
          <w:rFonts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投资者如认为销售服务机构推介、销售产品时有不实或未尽风险告知职责或其他疑义事项，或</w:t>
      </w:r>
      <w:r>
        <w:rPr>
          <w:rFonts w:ascii="宋体" w:hAnsi="宋体"/>
          <w:b/>
          <w:bCs/>
          <w:color w:val="000000"/>
        </w:rPr>
        <w:t>对理财产品、</w:t>
      </w:r>
      <w:r>
        <w:rPr>
          <w:rFonts w:hint="eastAsia" w:ascii="宋体" w:hAnsi="宋体"/>
          <w:b/>
          <w:bCs/>
          <w:color w:val="000000"/>
        </w:rPr>
        <w:t>销售服务机构</w:t>
      </w:r>
      <w:r>
        <w:rPr>
          <w:rFonts w:ascii="宋体" w:hAnsi="宋体"/>
          <w:b/>
          <w:bCs/>
          <w:color w:val="000000"/>
        </w:rPr>
        <w:t>及理财产品管理人服务有任何意见</w:t>
      </w:r>
      <w:r>
        <w:rPr>
          <w:rFonts w:hint="eastAsia" w:ascii="宋体" w:hAnsi="宋体"/>
          <w:b/>
          <w:bCs/>
          <w:color w:val="000000"/>
        </w:rPr>
        <w:t>或</w:t>
      </w:r>
      <w:r>
        <w:rPr>
          <w:rFonts w:ascii="宋体" w:hAnsi="宋体"/>
          <w:b/>
          <w:bCs/>
          <w:color w:val="000000"/>
        </w:rPr>
        <w:t>建议，</w:t>
      </w:r>
      <w:r>
        <w:rPr>
          <w:rFonts w:hint="eastAsia" w:ascii="宋体" w:hAnsi="宋体"/>
          <w:b/>
          <w:bCs/>
          <w:color w:val="000000"/>
        </w:rPr>
        <w:t>投资者可直接反馈至销售服务机构营业网点或理财销售人员，也可通过拨打销售服务机构或产品管理人客户服务热线进行反馈。销售服务机构或产品管理人将由专人接听、记录您的意见或建议，并由双方协商共同解决。</w:t>
      </w:r>
    </w:p>
    <w:p w14:paraId="0D4FF983">
      <w:pPr>
        <w:spacing w:line="360" w:lineRule="auto"/>
        <w:ind w:firstLine="422" w:firstLineChars="200"/>
        <w:outlineLvl w:val="0"/>
        <w:rPr>
          <w:rFonts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六、联络方式</w:t>
      </w:r>
    </w:p>
    <w:p w14:paraId="029E9401">
      <w:pPr>
        <w:spacing w:line="360" w:lineRule="auto"/>
        <w:ind w:firstLine="422" w:firstLineChars="200"/>
        <w:outlineLvl w:val="1"/>
        <w:rPr>
          <w:rFonts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（一）光大理财有限责任公司</w:t>
      </w:r>
    </w:p>
    <w:p w14:paraId="5BDE49A8">
      <w:pPr>
        <w:spacing w:line="360" w:lineRule="auto"/>
        <w:ind w:firstLine="422" w:firstLineChars="200"/>
        <w:rPr>
          <w:rFonts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1.官方网站：http://www.cebwm.com</w:t>
      </w:r>
    </w:p>
    <w:p w14:paraId="14A2ACAF">
      <w:pPr>
        <w:spacing w:line="360" w:lineRule="auto"/>
        <w:ind w:firstLine="422" w:firstLineChars="200"/>
        <w:rPr>
          <w:rFonts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2.光大理财</w:t>
      </w:r>
      <w:r>
        <w:rPr>
          <w:rFonts w:ascii="宋体" w:hAnsi="宋体"/>
          <w:b/>
          <w:bCs/>
          <w:color w:val="000000"/>
        </w:rPr>
        <w:t>客户服务热线：</w:t>
      </w:r>
      <w:r>
        <w:rPr>
          <w:rFonts w:hint="eastAsia" w:ascii="宋体" w:hAnsi="宋体"/>
          <w:b/>
          <w:bCs/>
          <w:color w:val="000000"/>
        </w:rPr>
        <w:t>400-889-5595</w:t>
      </w:r>
    </w:p>
    <w:p w14:paraId="324EFA50">
      <w:pPr>
        <w:spacing w:line="360" w:lineRule="auto"/>
        <w:ind w:firstLine="422" w:firstLineChars="200"/>
        <w:rPr>
          <w:rFonts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3.若上述联系方式变更，光大理财将提前通过原官方网站及时告知投资者。</w:t>
      </w:r>
    </w:p>
    <w:p w14:paraId="03E3B009">
      <w:pPr>
        <w:spacing w:line="360" w:lineRule="auto"/>
        <w:ind w:firstLine="420" w:firstLineChars="200"/>
        <w:outlineLvl w:val="1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（二）销售服务机构联络方式详见销售服务机构提供的相关协议</w:t>
      </w:r>
    </w:p>
    <w:p w14:paraId="1DD30499">
      <w:pPr>
        <w:spacing w:line="360" w:lineRule="auto"/>
        <w:ind w:firstLine="420" w:firstLine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声明：本人/</w:t>
      </w:r>
      <w:r>
        <w:rPr>
          <w:rFonts w:hint="eastAsia" w:ascii="宋体" w:hAnsi="宋体"/>
          <w:color w:val="000000"/>
          <w:lang w:eastAsia="zh-CN"/>
        </w:rPr>
        <w:t>本机构</w:t>
      </w:r>
      <w:r>
        <w:rPr>
          <w:rFonts w:hint="eastAsia" w:ascii="宋体" w:hAnsi="宋体"/>
          <w:color w:val="000000"/>
        </w:rPr>
        <w:t>知悉本理财产品完整销售文件包括理财产品投资协议书、销售（代理销售）协议书、理财产品说明书、风险揭示书、投资者权益须知等，本人/</w:t>
      </w:r>
      <w:r>
        <w:rPr>
          <w:rFonts w:hint="eastAsia" w:ascii="宋体" w:hAnsi="宋体"/>
          <w:color w:val="000000"/>
          <w:lang w:eastAsia="zh-CN"/>
        </w:rPr>
        <w:t>本机构</w:t>
      </w:r>
      <w:r>
        <w:rPr>
          <w:rFonts w:hint="eastAsia" w:ascii="宋体" w:hAnsi="宋体"/>
          <w:color w:val="000000"/>
        </w:rPr>
        <w:t>确认已经收到本理财产品完整销售文件，且已经认真阅读、理解并接受所有条款及相关法律规定，确认已经获得满意的信息披露，理解并认可光大理财“</w:t>
      </w:r>
      <w:r>
        <w:rPr>
          <w:rFonts w:hint="eastAsia" w:ascii="宋体" w:hAnsi="宋体"/>
          <w:color w:val="000000"/>
          <w:lang w:eastAsia="zh-CN"/>
        </w:rPr>
        <w:t>阳光金增利稳健天天购35号（30天最低持有）</w:t>
      </w:r>
      <w:r>
        <w:rPr>
          <w:rFonts w:hint="eastAsia" w:ascii="宋体" w:hAnsi="宋体"/>
          <w:color w:val="000000"/>
        </w:rPr>
        <w:t>”理财产品的性质、风险及可能产生的损失，并愿意承担且有能力承担该等风险。</w:t>
      </w:r>
    </w:p>
    <w:p w14:paraId="459C4B38"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 (标题)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EC29DD">
    <w:pPr>
      <w:pStyle w:val="6"/>
      <w:jc w:val="center"/>
    </w:pP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13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40</w:t>
    </w:r>
    <w:r>
      <w:rPr>
        <w:b/>
        <w:sz w:val="24"/>
        <w:szCs w:val="24"/>
      </w:rPr>
      <w:fldChar w:fldCharType="end"/>
    </w:r>
  </w:p>
  <w:p w14:paraId="4387A27A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436A7E">
    <w:pPr>
      <w:pStyle w:val="7"/>
      <w:tabs>
        <w:tab w:val="clear" w:pos="4153"/>
      </w:tabs>
      <w:rPr>
        <w:rFonts w:ascii="宋体" w:hAnsi="宋体" w:cs="宋体"/>
        <w:b/>
        <w:bCs/>
        <w:sz w:val="30"/>
        <w:szCs w:val="30"/>
      </w:rPr>
    </w:pPr>
    <w:r>
      <w:rPr>
        <w:rFonts w:hint="eastAsia" w:ascii="黑体" w:hAnsi="黑体" w:eastAsia="黑体" w:cs="黑体"/>
        <w:b/>
        <w:bCs/>
        <w:sz w:val="30"/>
        <w:szCs w:val="30"/>
      </w:rPr>
      <w:t>光大理财</w:t>
    </w:r>
    <w:r>
      <w:rPr>
        <w:rFonts w:ascii="黑体" w:hAnsi="黑体" w:eastAsia="黑体" w:cs="黑体"/>
        <w:b/>
        <w:bCs/>
        <w:sz w:val="30"/>
        <w:szCs w:val="30"/>
      </w:rPr>
      <w:tab/>
    </w:r>
    <w:r>
      <w:rPr>
        <w:rFonts w:hint="eastAsia" w:ascii="黑体" w:hAnsi="黑体" w:eastAsia="黑体" w:cs="黑体"/>
        <w:b/>
        <w:bCs/>
        <w:sz w:val="30"/>
        <w:szCs w:val="30"/>
      </w:rPr>
      <w:t>理财非存款、产品有风险、投资须谨慎</w:t>
    </w:r>
  </w:p>
  <w:p w14:paraId="2D0FFE7B">
    <w:pPr>
      <w:pStyle w:val="7"/>
    </w:pPr>
  </w:p>
  <w:p w14:paraId="596A6854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6C09B7"/>
    <w:multiLevelType w:val="multilevel"/>
    <w:tmpl w:val="0A6C09B7"/>
    <w:lvl w:ilvl="0" w:tentative="0">
      <w:start w:val="1"/>
      <w:numFmt w:val="decimal"/>
      <w:lvlText w:val="%1"/>
      <w:lvlJc w:val="left"/>
      <w:pPr>
        <w:tabs>
          <w:tab w:val="left" w:pos="567"/>
        </w:tabs>
        <w:ind w:left="567" w:firstLine="0"/>
      </w:pPr>
      <w:rPr>
        <w:rFonts w:hint="eastAsia"/>
      </w:rPr>
    </w:lvl>
    <w:lvl w:ilvl="1" w:tentative="0">
      <w:start w:val="1"/>
      <w:numFmt w:val="decimal"/>
      <w:pStyle w:val="2"/>
      <w:lvlText w:val="%1.%2"/>
      <w:lvlJc w:val="left"/>
      <w:pPr>
        <w:tabs>
          <w:tab w:val="left" w:pos="540"/>
        </w:tabs>
        <w:ind w:left="540" w:firstLine="0"/>
      </w:pPr>
      <w:rPr>
        <w:rFonts w:hint="default" w:ascii="Times New Roman" w:hAnsi="Times New Roman" w:cs="Times New Roman"/>
        <w:sz w:val="32"/>
        <w:szCs w:val="32"/>
      </w:rPr>
    </w:lvl>
    <w:lvl w:ilvl="2" w:tentative="0">
      <w:start w:val="1"/>
      <w:numFmt w:val="decimal"/>
      <w:lvlText w:val="%1.%2.%3"/>
      <w:lvlJc w:val="left"/>
      <w:pPr>
        <w:tabs>
          <w:tab w:val="left" w:pos="567"/>
        </w:tabs>
        <w:ind w:left="567" w:firstLine="0"/>
      </w:pPr>
      <w:rPr>
        <w:rFonts w:hint="default" w:ascii="Times New Roman" w:hAnsi="Times New Roman" w:eastAsia="宋体" w:cs="Times New Roman"/>
        <w:sz w:val="32"/>
        <w:szCs w:val="32"/>
      </w:rPr>
    </w:lvl>
    <w:lvl w:ilvl="3" w:tentative="0">
      <w:start w:val="1"/>
      <w:numFmt w:val="decimal"/>
      <w:lvlText w:val="%1.%2.%3.%4"/>
      <w:lvlJc w:val="left"/>
      <w:pPr>
        <w:tabs>
          <w:tab w:val="left" w:pos="567"/>
        </w:tabs>
        <w:ind w:left="567" w:firstLine="0"/>
      </w:pPr>
      <w:rPr>
        <w:rFonts w:hint="default" w:ascii="Times New Roman" w:hAnsi="Times New Roman" w:eastAsia="宋体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2"/>
        <w:position w:val="0"/>
        <w:sz w:val="28"/>
        <w:szCs w:val="28"/>
        <w:u w:val="none"/>
        <w:shd w:val="clear" w:color="auto" w:fill="auto"/>
      </w:rPr>
    </w:lvl>
    <w:lvl w:ilvl="4" w:tentative="0">
      <w:start w:val="1"/>
      <w:numFmt w:val="decimal"/>
      <w:lvlText w:val="%1.%2.%3.%4.%5"/>
      <w:lvlJc w:val="left"/>
      <w:pPr>
        <w:tabs>
          <w:tab w:val="left" w:pos="1908"/>
        </w:tabs>
        <w:ind w:left="19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2052"/>
        </w:tabs>
        <w:ind w:left="20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2196"/>
        </w:tabs>
        <w:ind w:left="21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2340"/>
        </w:tabs>
        <w:ind w:left="23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484"/>
        </w:tabs>
        <w:ind w:left="2484" w:hanging="1584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iyub">
    <w15:presenceInfo w15:providerId="None" w15:userId="liyu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0NDdmZDM0OTk0ZDk5MWUxZWI5MTkyNTA4N2E2OTIifQ=="/>
    <w:docVar w:name="KSO_WPS_MARK_KEY" w:val="9be8fed9-f863-42aa-b2e0-537a9ba0feb9"/>
  </w:docVars>
  <w:rsids>
    <w:rsidRoot w:val="00172A27"/>
    <w:rsid w:val="00002CE9"/>
    <w:rsid w:val="00002FF2"/>
    <w:rsid w:val="00004A5F"/>
    <w:rsid w:val="00005153"/>
    <w:rsid w:val="000135D0"/>
    <w:rsid w:val="000141B0"/>
    <w:rsid w:val="000170AF"/>
    <w:rsid w:val="000206CD"/>
    <w:rsid w:val="0003032E"/>
    <w:rsid w:val="0003174D"/>
    <w:rsid w:val="00031F09"/>
    <w:rsid w:val="0003211F"/>
    <w:rsid w:val="00034FFD"/>
    <w:rsid w:val="00045C94"/>
    <w:rsid w:val="00050BAA"/>
    <w:rsid w:val="0005134F"/>
    <w:rsid w:val="000556FA"/>
    <w:rsid w:val="00056B33"/>
    <w:rsid w:val="000575EF"/>
    <w:rsid w:val="00061680"/>
    <w:rsid w:val="0006707B"/>
    <w:rsid w:val="000670FC"/>
    <w:rsid w:val="00074563"/>
    <w:rsid w:val="000749F5"/>
    <w:rsid w:val="00074B49"/>
    <w:rsid w:val="0008269D"/>
    <w:rsid w:val="000861C9"/>
    <w:rsid w:val="00090424"/>
    <w:rsid w:val="000933F2"/>
    <w:rsid w:val="00093AA1"/>
    <w:rsid w:val="00096DE9"/>
    <w:rsid w:val="00097550"/>
    <w:rsid w:val="000A083B"/>
    <w:rsid w:val="000A1087"/>
    <w:rsid w:val="000A6DAD"/>
    <w:rsid w:val="000B013C"/>
    <w:rsid w:val="000B093E"/>
    <w:rsid w:val="000B09EE"/>
    <w:rsid w:val="000B0AAF"/>
    <w:rsid w:val="000B1031"/>
    <w:rsid w:val="000B3E13"/>
    <w:rsid w:val="000B7C2C"/>
    <w:rsid w:val="000C123D"/>
    <w:rsid w:val="000C1EB7"/>
    <w:rsid w:val="000C49AB"/>
    <w:rsid w:val="000C55DB"/>
    <w:rsid w:val="000C614E"/>
    <w:rsid w:val="000D16EE"/>
    <w:rsid w:val="000E094F"/>
    <w:rsid w:val="000E10FB"/>
    <w:rsid w:val="000E153A"/>
    <w:rsid w:val="000E17EB"/>
    <w:rsid w:val="000E35F5"/>
    <w:rsid w:val="000F0A03"/>
    <w:rsid w:val="000F2592"/>
    <w:rsid w:val="00102A57"/>
    <w:rsid w:val="00104EBF"/>
    <w:rsid w:val="00105DEC"/>
    <w:rsid w:val="00120AE7"/>
    <w:rsid w:val="00120D39"/>
    <w:rsid w:val="00121781"/>
    <w:rsid w:val="00133FC8"/>
    <w:rsid w:val="0013727A"/>
    <w:rsid w:val="0014158F"/>
    <w:rsid w:val="001435DD"/>
    <w:rsid w:val="00143BCC"/>
    <w:rsid w:val="00145FB8"/>
    <w:rsid w:val="00146590"/>
    <w:rsid w:val="00151799"/>
    <w:rsid w:val="0015234B"/>
    <w:rsid w:val="00164733"/>
    <w:rsid w:val="00170448"/>
    <w:rsid w:val="001705AC"/>
    <w:rsid w:val="00172A27"/>
    <w:rsid w:val="0017585A"/>
    <w:rsid w:val="001774FC"/>
    <w:rsid w:val="001778A7"/>
    <w:rsid w:val="001821E4"/>
    <w:rsid w:val="00182870"/>
    <w:rsid w:val="0018425C"/>
    <w:rsid w:val="001845AB"/>
    <w:rsid w:val="0018577A"/>
    <w:rsid w:val="00185DF8"/>
    <w:rsid w:val="00191961"/>
    <w:rsid w:val="00192AC9"/>
    <w:rsid w:val="001937E6"/>
    <w:rsid w:val="001A35BA"/>
    <w:rsid w:val="001A5DC5"/>
    <w:rsid w:val="001A6451"/>
    <w:rsid w:val="001B00B3"/>
    <w:rsid w:val="001B0B21"/>
    <w:rsid w:val="001B33B9"/>
    <w:rsid w:val="001C09B4"/>
    <w:rsid w:val="001D11B2"/>
    <w:rsid w:val="001D234B"/>
    <w:rsid w:val="001D2C5E"/>
    <w:rsid w:val="001D3600"/>
    <w:rsid w:val="001D5199"/>
    <w:rsid w:val="001D65D5"/>
    <w:rsid w:val="001E0C26"/>
    <w:rsid w:val="001E2212"/>
    <w:rsid w:val="001F36DC"/>
    <w:rsid w:val="001F3AAC"/>
    <w:rsid w:val="001F7646"/>
    <w:rsid w:val="00202081"/>
    <w:rsid w:val="002045CC"/>
    <w:rsid w:val="002078A2"/>
    <w:rsid w:val="00217575"/>
    <w:rsid w:val="002204D4"/>
    <w:rsid w:val="00220BBE"/>
    <w:rsid w:val="00222A1C"/>
    <w:rsid w:val="00224C44"/>
    <w:rsid w:val="00225420"/>
    <w:rsid w:val="00227544"/>
    <w:rsid w:val="00231620"/>
    <w:rsid w:val="00236BE9"/>
    <w:rsid w:val="0024106A"/>
    <w:rsid w:val="00241F5C"/>
    <w:rsid w:val="0024519E"/>
    <w:rsid w:val="002467E0"/>
    <w:rsid w:val="00253315"/>
    <w:rsid w:val="00257FB7"/>
    <w:rsid w:val="00261485"/>
    <w:rsid w:val="00272289"/>
    <w:rsid w:val="00272376"/>
    <w:rsid w:val="002737F3"/>
    <w:rsid w:val="00274376"/>
    <w:rsid w:val="00274E57"/>
    <w:rsid w:val="002763FD"/>
    <w:rsid w:val="002766E0"/>
    <w:rsid w:val="00280598"/>
    <w:rsid w:val="00282568"/>
    <w:rsid w:val="002866B1"/>
    <w:rsid w:val="00286C35"/>
    <w:rsid w:val="0029030E"/>
    <w:rsid w:val="00292F93"/>
    <w:rsid w:val="00294254"/>
    <w:rsid w:val="00295C90"/>
    <w:rsid w:val="002A222A"/>
    <w:rsid w:val="002A2301"/>
    <w:rsid w:val="002A3192"/>
    <w:rsid w:val="002A3A3B"/>
    <w:rsid w:val="002B1001"/>
    <w:rsid w:val="002B4298"/>
    <w:rsid w:val="002B7440"/>
    <w:rsid w:val="002B78B0"/>
    <w:rsid w:val="002C1646"/>
    <w:rsid w:val="002C28CB"/>
    <w:rsid w:val="002C4163"/>
    <w:rsid w:val="002C4EC0"/>
    <w:rsid w:val="002D123E"/>
    <w:rsid w:val="002D2A0E"/>
    <w:rsid w:val="002D6810"/>
    <w:rsid w:val="002D695C"/>
    <w:rsid w:val="002E2119"/>
    <w:rsid w:val="002E34CD"/>
    <w:rsid w:val="002E5313"/>
    <w:rsid w:val="002F5C50"/>
    <w:rsid w:val="002F7DC4"/>
    <w:rsid w:val="0030007F"/>
    <w:rsid w:val="0030741F"/>
    <w:rsid w:val="003100A4"/>
    <w:rsid w:val="003110F7"/>
    <w:rsid w:val="00311538"/>
    <w:rsid w:val="0031762E"/>
    <w:rsid w:val="00321F5D"/>
    <w:rsid w:val="00324D18"/>
    <w:rsid w:val="00326582"/>
    <w:rsid w:val="00327299"/>
    <w:rsid w:val="00327577"/>
    <w:rsid w:val="0033394C"/>
    <w:rsid w:val="00333B8F"/>
    <w:rsid w:val="003471C4"/>
    <w:rsid w:val="00355DE3"/>
    <w:rsid w:val="0036036D"/>
    <w:rsid w:val="0036189E"/>
    <w:rsid w:val="00361A2F"/>
    <w:rsid w:val="00362B0E"/>
    <w:rsid w:val="003637F5"/>
    <w:rsid w:val="00363BC9"/>
    <w:rsid w:val="00365317"/>
    <w:rsid w:val="00371EBD"/>
    <w:rsid w:val="00372A25"/>
    <w:rsid w:val="00390BC9"/>
    <w:rsid w:val="00390C20"/>
    <w:rsid w:val="00390C38"/>
    <w:rsid w:val="00392097"/>
    <w:rsid w:val="00392F12"/>
    <w:rsid w:val="00392FE1"/>
    <w:rsid w:val="0039358C"/>
    <w:rsid w:val="00394176"/>
    <w:rsid w:val="003A0AAB"/>
    <w:rsid w:val="003A17E8"/>
    <w:rsid w:val="003A3361"/>
    <w:rsid w:val="003A4418"/>
    <w:rsid w:val="003B2B20"/>
    <w:rsid w:val="003B5B83"/>
    <w:rsid w:val="003B70F1"/>
    <w:rsid w:val="003C044E"/>
    <w:rsid w:val="003C28F8"/>
    <w:rsid w:val="003C2D1F"/>
    <w:rsid w:val="003C6049"/>
    <w:rsid w:val="003D02F9"/>
    <w:rsid w:val="003D0D0B"/>
    <w:rsid w:val="003D1BBD"/>
    <w:rsid w:val="003D2391"/>
    <w:rsid w:val="003D3FFB"/>
    <w:rsid w:val="003D41ED"/>
    <w:rsid w:val="003E1BA4"/>
    <w:rsid w:val="003E1C75"/>
    <w:rsid w:val="003E1EED"/>
    <w:rsid w:val="003E246C"/>
    <w:rsid w:val="003E475B"/>
    <w:rsid w:val="003E55C7"/>
    <w:rsid w:val="003E6B2C"/>
    <w:rsid w:val="003F2DA9"/>
    <w:rsid w:val="003F6162"/>
    <w:rsid w:val="003F71F9"/>
    <w:rsid w:val="004000D0"/>
    <w:rsid w:val="00406F62"/>
    <w:rsid w:val="00410E54"/>
    <w:rsid w:val="0041329C"/>
    <w:rsid w:val="0041597C"/>
    <w:rsid w:val="0042166E"/>
    <w:rsid w:val="00421B8F"/>
    <w:rsid w:val="00422D77"/>
    <w:rsid w:val="004324A3"/>
    <w:rsid w:val="00437809"/>
    <w:rsid w:val="00441A10"/>
    <w:rsid w:val="00442166"/>
    <w:rsid w:val="0044552C"/>
    <w:rsid w:val="00450CFA"/>
    <w:rsid w:val="004514A1"/>
    <w:rsid w:val="00452DEF"/>
    <w:rsid w:val="00457C04"/>
    <w:rsid w:val="00461AC2"/>
    <w:rsid w:val="00466F3B"/>
    <w:rsid w:val="00467906"/>
    <w:rsid w:val="00470F08"/>
    <w:rsid w:val="00472100"/>
    <w:rsid w:val="004722AF"/>
    <w:rsid w:val="00472CF2"/>
    <w:rsid w:val="004804F3"/>
    <w:rsid w:val="00481441"/>
    <w:rsid w:val="0048430A"/>
    <w:rsid w:val="004915CB"/>
    <w:rsid w:val="004A010F"/>
    <w:rsid w:val="004A0FF5"/>
    <w:rsid w:val="004B2873"/>
    <w:rsid w:val="004B5FE5"/>
    <w:rsid w:val="004B61AE"/>
    <w:rsid w:val="004C53C2"/>
    <w:rsid w:val="004D0801"/>
    <w:rsid w:val="004D10C1"/>
    <w:rsid w:val="004D1204"/>
    <w:rsid w:val="004D7C8C"/>
    <w:rsid w:val="004E49EC"/>
    <w:rsid w:val="004E78DC"/>
    <w:rsid w:val="004F039D"/>
    <w:rsid w:val="004F0E97"/>
    <w:rsid w:val="004F3B10"/>
    <w:rsid w:val="004F3B9C"/>
    <w:rsid w:val="004F4676"/>
    <w:rsid w:val="004F5B31"/>
    <w:rsid w:val="00501DD4"/>
    <w:rsid w:val="00507A55"/>
    <w:rsid w:val="00510DB3"/>
    <w:rsid w:val="0051355B"/>
    <w:rsid w:val="005213C8"/>
    <w:rsid w:val="00521FCD"/>
    <w:rsid w:val="00523CB1"/>
    <w:rsid w:val="00525711"/>
    <w:rsid w:val="005343CB"/>
    <w:rsid w:val="00542922"/>
    <w:rsid w:val="00543419"/>
    <w:rsid w:val="00550565"/>
    <w:rsid w:val="00551985"/>
    <w:rsid w:val="00553AB3"/>
    <w:rsid w:val="00557123"/>
    <w:rsid w:val="00561685"/>
    <w:rsid w:val="005618C8"/>
    <w:rsid w:val="005624B3"/>
    <w:rsid w:val="005645E0"/>
    <w:rsid w:val="00565CE1"/>
    <w:rsid w:val="005700B3"/>
    <w:rsid w:val="00582505"/>
    <w:rsid w:val="00584423"/>
    <w:rsid w:val="00591EC1"/>
    <w:rsid w:val="00593DC5"/>
    <w:rsid w:val="0059580A"/>
    <w:rsid w:val="00596858"/>
    <w:rsid w:val="00597B2B"/>
    <w:rsid w:val="005A02FC"/>
    <w:rsid w:val="005A30AB"/>
    <w:rsid w:val="005A3AE2"/>
    <w:rsid w:val="005B5A64"/>
    <w:rsid w:val="005B5F93"/>
    <w:rsid w:val="005B69E5"/>
    <w:rsid w:val="005C4386"/>
    <w:rsid w:val="005C52B7"/>
    <w:rsid w:val="005C5612"/>
    <w:rsid w:val="005C5746"/>
    <w:rsid w:val="005C5A99"/>
    <w:rsid w:val="005C5C90"/>
    <w:rsid w:val="005D0DDC"/>
    <w:rsid w:val="005D490B"/>
    <w:rsid w:val="005D5D20"/>
    <w:rsid w:val="005E4339"/>
    <w:rsid w:val="005E4DFC"/>
    <w:rsid w:val="005E68B4"/>
    <w:rsid w:val="005F58D3"/>
    <w:rsid w:val="00601BB1"/>
    <w:rsid w:val="00602207"/>
    <w:rsid w:val="006101C5"/>
    <w:rsid w:val="00615F74"/>
    <w:rsid w:val="0062139D"/>
    <w:rsid w:val="0062275A"/>
    <w:rsid w:val="00624CAB"/>
    <w:rsid w:val="00630A91"/>
    <w:rsid w:val="00634C1B"/>
    <w:rsid w:val="0063774A"/>
    <w:rsid w:val="006404C2"/>
    <w:rsid w:val="00641704"/>
    <w:rsid w:val="00643D81"/>
    <w:rsid w:val="00656599"/>
    <w:rsid w:val="00663452"/>
    <w:rsid w:val="006644FA"/>
    <w:rsid w:val="006647A1"/>
    <w:rsid w:val="00676DA9"/>
    <w:rsid w:val="00681169"/>
    <w:rsid w:val="00681919"/>
    <w:rsid w:val="006826C7"/>
    <w:rsid w:val="00685342"/>
    <w:rsid w:val="00690CB1"/>
    <w:rsid w:val="006921EF"/>
    <w:rsid w:val="00697976"/>
    <w:rsid w:val="006A3EA3"/>
    <w:rsid w:val="006A4CB0"/>
    <w:rsid w:val="006B7D5D"/>
    <w:rsid w:val="006C008E"/>
    <w:rsid w:val="006C3938"/>
    <w:rsid w:val="006C3E6F"/>
    <w:rsid w:val="006C467C"/>
    <w:rsid w:val="006C5BDA"/>
    <w:rsid w:val="006D1943"/>
    <w:rsid w:val="006E471E"/>
    <w:rsid w:val="006E7960"/>
    <w:rsid w:val="006F4140"/>
    <w:rsid w:val="006F7BD3"/>
    <w:rsid w:val="0070253A"/>
    <w:rsid w:val="00703B66"/>
    <w:rsid w:val="007115A3"/>
    <w:rsid w:val="00713557"/>
    <w:rsid w:val="007155C7"/>
    <w:rsid w:val="0071782F"/>
    <w:rsid w:val="0072323C"/>
    <w:rsid w:val="00725902"/>
    <w:rsid w:val="007272F8"/>
    <w:rsid w:val="007300DE"/>
    <w:rsid w:val="00735A7E"/>
    <w:rsid w:val="00741FF2"/>
    <w:rsid w:val="007459DD"/>
    <w:rsid w:val="00746DF9"/>
    <w:rsid w:val="00756D51"/>
    <w:rsid w:val="00757DB2"/>
    <w:rsid w:val="0076089F"/>
    <w:rsid w:val="00761DC8"/>
    <w:rsid w:val="0076533C"/>
    <w:rsid w:val="00770F07"/>
    <w:rsid w:val="00775C4B"/>
    <w:rsid w:val="00776DF2"/>
    <w:rsid w:val="00780CBB"/>
    <w:rsid w:val="00782001"/>
    <w:rsid w:val="00782651"/>
    <w:rsid w:val="0078799C"/>
    <w:rsid w:val="007928B5"/>
    <w:rsid w:val="00794C9C"/>
    <w:rsid w:val="007973C9"/>
    <w:rsid w:val="007A07ED"/>
    <w:rsid w:val="007A22A9"/>
    <w:rsid w:val="007A7B1E"/>
    <w:rsid w:val="007B18CF"/>
    <w:rsid w:val="007B1DFD"/>
    <w:rsid w:val="007C1407"/>
    <w:rsid w:val="007C1929"/>
    <w:rsid w:val="007C3A24"/>
    <w:rsid w:val="007C5BF0"/>
    <w:rsid w:val="007C6083"/>
    <w:rsid w:val="007D0853"/>
    <w:rsid w:val="007D5A02"/>
    <w:rsid w:val="007E0983"/>
    <w:rsid w:val="007E3284"/>
    <w:rsid w:val="007E4241"/>
    <w:rsid w:val="007E6DC9"/>
    <w:rsid w:val="007E7FCA"/>
    <w:rsid w:val="007F10D7"/>
    <w:rsid w:val="007F262B"/>
    <w:rsid w:val="00800F19"/>
    <w:rsid w:val="00804C06"/>
    <w:rsid w:val="00807A54"/>
    <w:rsid w:val="0081111C"/>
    <w:rsid w:val="008129BA"/>
    <w:rsid w:val="00820042"/>
    <w:rsid w:val="00822F1F"/>
    <w:rsid w:val="00823C71"/>
    <w:rsid w:val="008240F7"/>
    <w:rsid w:val="00825D26"/>
    <w:rsid w:val="00826D6C"/>
    <w:rsid w:val="008319CE"/>
    <w:rsid w:val="008322B5"/>
    <w:rsid w:val="008376C8"/>
    <w:rsid w:val="00841329"/>
    <w:rsid w:val="0084456F"/>
    <w:rsid w:val="00845D0D"/>
    <w:rsid w:val="00851334"/>
    <w:rsid w:val="00860693"/>
    <w:rsid w:val="0086127C"/>
    <w:rsid w:val="008625FB"/>
    <w:rsid w:val="0086627C"/>
    <w:rsid w:val="00867B59"/>
    <w:rsid w:val="00873243"/>
    <w:rsid w:val="00874855"/>
    <w:rsid w:val="008811ED"/>
    <w:rsid w:val="0088164F"/>
    <w:rsid w:val="00884ED4"/>
    <w:rsid w:val="00887CF4"/>
    <w:rsid w:val="00893F73"/>
    <w:rsid w:val="00895913"/>
    <w:rsid w:val="008A42BD"/>
    <w:rsid w:val="008A72A0"/>
    <w:rsid w:val="008B1B19"/>
    <w:rsid w:val="008B2D32"/>
    <w:rsid w:val="008B36B1"/>
    <w:rsid w:val="008B3D55"/>
    <w:rsid w:val="008B62CA"/>
    <w:rsid w:val="008C118C"/>
    <w:rsid w:val="008C1567"/>
    <w:rsid w:val="008C30AA"/>
    <w:rsid w:val="008C3B9E"/>
    <w:rsid w:val="008C4AFF"/>
    <w:rsid w:val="008C571C"/>
    <w:rsid w:val="008D24F9"/>
    <w:rsid w:val="008D34AE"/>
    <w:rsid w:val="008D7401"/>
    <w:rsid w:val="008E18C2"/>
    <w:rsid w:val="008E1F45"/>
    <w:rsid w:val="008E4413"/>
    <w:rsid w:val="008E72B0"/>
    <w:rsid w:val="008F0E79"/>
    <w:rsid w:val="008F22E6"/>
    <w:rsid w:val="008F6EAE"/>
    <w:rsid w:val="0090053D"/>
    <w:rsid w:val="00900A89"/>
    <w:rsid w:val="0090154A"/>
    <w:rsid w:val="00905A6F"/>
    <w:rsid w:val="009116AE"/>
    <w:rsid w:val="00913EE1"/>
    <w:rsid w:val="009148F1"/>
    <w:rsid w:val="00916B1E"/>
    <w:rsid w:val="0091700F"/>
    <w:rsid w:val="009225C9"/>
    <w:rsid w:val="00923D3F"/>
    <w:rsid w:val="00925CE7"/>
    <w:rsid w:val="009264FD"/>
    <w:rsid w:val="0092708A"/>
    <w:rsid w:val="00927F9B"/>
    <w:rsid w:val="00933945"/>
    <w:rsid w:val="00935D54"/>
    <w:rsid w:val="00943906"/>
    <w:rsid w:val="00944408"/>
    <w:rsid w:val="00945033"/>
    <w:rsid w:val="009458B0"/>
    <w:rsid w:val="00947852"/>
    <w:rsid w:val="009531D9"/>
    <w:rsid w:val="009534D3"/>
    <w:rsid w:val="00955464"/>
    <w:rsid w:val="00956710"/>
    <w:rsid w:val="009579AF"/>
    <w:rsid w:val="009608FC"/>
    <w:rsid w:val="009610A5"/>
    <w:rsid w:val="00961703"/>
    <w:rsid w:val="009634AD"/>
    <w:rsid w:val="009648B7"/>
    <w:rsid w:val="00965EB0"/>
    <w:rsid w:val="00970174"/>
    <w:rsid w:val="009760A0"/>
    <w:rsid w:val="00983991"/>
    <w:rsid w:val="00984227"/>
    <w:rsid w:val="0099014C"/>
    <w:rsid w:val="009903F5"/>
    <w:rsid w:val="009915F9"/>
    <w:rsid w:val="0099348F"/>
    <w:rsid w:val="009949BE"/>
    <w:rsid w:val="009A038E"/>
    <w:rsid w:val="009A20DF"/>
    <w:rsid w:val="009A3283"/>
    <w:rsid w:val="009A3EED"/>
    <w:rsid w:val="009A5AB0"/>
    <w:rsid w:val="009B03C5"/>
    <w:rsid w:val="009B4E62"/>
    <w:rsid w:val="009B7964"/>
    <w:rsid w:val="009B7B0F"/>
    <w:rsid w:val="009C02B0"/>
    <w:rsid w:val="009C307E"/>
    <w:rsid w:val="009C4B62"/>
    <w:rsid w:val="009C504A"/>
    <w:rsid w:val="009C5605"/>
    <w:rsid w:val="009C5A80"/>
    <w:rsid w:val="009C76FA"/>
    <w:rsid w:val="009D5593"/>
    <w:rsid w:val="009D6542"/>
    <w:rsid w:val="009E5612"/>
    <w:rsid w:val="009F2D70"/>
    <w:rsid w:val="00A003A1"/>
    <w:rsid w:val="00A009EA"/>
    <w:rsid w:val="00A02800"/>
    <w:rsid w:val="00A054D3"/>
    <w:rsid w:val="00A07605"/>
    <w:rsid w:val="00A12278"/>
    <w:rsid w:val="00A145BE"/>
    <w:rsid w:val="00A163DD"/>
    <w:rsid w:val="00A1762D"/>
    <w:rsid w:val="00A33155"/>
    <w:rsid w:val="00A36A01"/>
    <w:rsid w:val="00A40340"/>
    <w:rsid w:val="00A468DE"/>
    <w:rsid w:val="00A46EEA"/>
    <w:rsid w:val="00A474C4"/>
    <w:rsid w:val="00A5256B"/>
    <w:rsid w:val="00A531AC"/>
    <w:rsid w:val="00A54EEB"/>
    <w:rsid w:val="00A6106A"/>
    <w:rsid w:val="00A62580"/>
    <w:rsid w:val="00A632C7"/>
    <w:rsid w:val="00A65DBA"/>
    <w:rsid w:val="00A65E96"/>
    <w:rsid w:val="00A6646D"/>
    <w:rsid w:val="00A66F3A"/>
    <w:rsid w:val="00A67C92"/>
    <w:rsid w:val="00A71B5A"/>
    <w:rsid w:val="00A74AC7"/>
    <w:rsid w:val="00A75127"/>
    <w:rsid w:val="00A754F5"/>
    <w:rsid w:val="00A7771A"/>
    <w:rsid w:val="00A80374"/>
    <w:rsid w:val="00A81531"/>
    <w:rsid w:val="00A838D5"/>
    <w:rsid w:val="00A9039C"/>
    <w:rsid w:val="00A909FD"/>
    <w:rsid w:val="00A9375E"/>
    <w:rsid w:val="00A966DE"/>
    <w:rsid w:val="00AA5E42"/>
    <w:rsid w:val="00AA792D"/>
    <w:rsid w:val="00AB3950"/>
    <w:rsid w:val="00AB44B4"/>
    <w:rsid w:val="00AB6CA5"/>
    <w:rsid w:val="00AB7D0F"/>
    <w:rsid w:val="00AC2B02"/>
    <w:rsid w:val="00AC432A"/>
    <w:rsid w:val="00AC5669"/>
    <w:rsid w:val="00AC5DC9"/>
    <w:rsid w:val="00AD2C05"/>
    <w:rsid w:val="00AD3C51"/>
    <w:rsid w:val="00AD5987"/>
    <w:rsid w:val="00AD639B"/>
    <w:rsid w:val="00AD713D"/>
    <w:rsid w:val="00AD739D"/>
    <w:rsid w:val="00AE373C"/>
    <w:rsid w:val="00AF1792"/>
    <w:rsid w:val="00AF1918"/>
    <w:rsid w:val="00AF3D1A"/>
    <w:rsid w:val="00AF6D66"/>
    <w:rsid w:val="00B16B39"/>
    <w:rsid w:val="00B17ACC"/>
    <w:rsid w:val="00B21E99"/>
    <w:rsid w:val="00B21EBE"/>
    <w:rsid w:val="00B25B3C"/>
    <w:rsid w:val="00B36ACD"/>
    <w:rsid w:val="00B370B8"/>
    <w:rsid w:val="00B4457E"/>
    <w:rsid w:val="00B53121"/>
    <w:rsid w:val="00B53DA2"/>
    <w:rsid w:val="00B646D2"/>
    <w:rsid w:val="00B700A0"/>
    <w:rsid w:val="00B73B63"/>
    <w:rsid w:val="00B7532E"/>
    <w:rsid w:val="00B7542E"/>
    <w:rsid w:val="00B75B9A"/>
    <w:rsid w:val="00B75D06"/>
    <w:rsid w:val="00B76361"/>
    <w:rsid w:val="00B768EA"/>
    <w:rsid w:val="00B806CD"/>
    <w:rsid w:val="00B80DBF"/>
    <w:rsid w:val="00B81289"/>
    <w:rsid w:val="00B91DA5"/>
    <w:rsid w:val="00B92C9E"/>
    <w:rsid w:val="00B93FEF"/>
    <w:rsid w:val="00B9454D"/>
    <w:rsid w:val="00B96F51"/>
    <w:rsid w:val="00BA4524"/>
    <w:rsid w:val="00BA474F"/>
    <w:rsid w:val="00BA55F0"/>
    <w:rsid w:val="00BA5DFB"/>
    <w:rsid w:val="00BB100E"/>
    <w:rsid w:val="00BB2328"/>
    <w:rsid w:val="00BB2A76"/>
    <w:rsid w:val="00BB2E2E"/>
    <w:rsid w:val="00BC0455"/>
    <w:rsid w:val="00BC3B12"/>
    <w:rsid w:val="00BD11EB"/>
    <w:rsid w:val="00BD1CF8"/>
    <w:rsid w:val="00BD371A"/>
    <w:rsid w:val="00BD464B"/>
    <w:rsid w:val="00BE2D57"/>
    <w:rsid w:val="00BE6290"/>
    <w:rsid w:val="00BE75D9"/>
    <w:rsid w:val="00BF1006"/>
    <w:rsid w:val="00BF3AAE"/>
    <w:rsid w:val="00BF4191"/>
    <w:rsid w:val="00BF6604"/>
    <w:rsid w:val="00BF6D4F"/>
    <w:rsid w:val="00BF7581"/>
    <w:rsid w:val="00BF7B54"/>
    <w:rsid w:val="00C00C1E"/>
    <w:rsid w:val="00C020F4"/>
    <w:rsid w:val="00C05034"/>
    <w:rsid w:val="00C05A3A"/>
    <w:rsid w:val="00C07647"/>
    <w:rsid w:val="00C12F88"/>
    <w:rsid w:val="00C15865"/>
    <w:rsid w:val="00C22ED1"/>
    <w:rsid w:val="00C23D65"/>
    <w:rsid w:val="00C24445"/>
    <w:rsid w:val="00C258C1"/>
    <w:rsid w:val="00C268BA"/>
    <w:rsid w:val="00C26E3D"/>
    <w:rsid w:val="00C30348"/>
    <w:rsid w:val="00C330D5"/>
    <w:rsid w:val="00C40590"/>
    <w:rsid w:val="00C429F3"/>
    <w:rsid w:val="00C447F3"/>
    <w:rsid w:val="00C4507D"/>
    <w:rsid w:val="00C469BC"/>
    <w:rsid w:val="00C54C4C"/>
    <w:rsid w:val="00C6240B"/>
    <w:rsid w:val="00C64C98"/>
    <w:rsid w:val="00C65F16"/>
    <w:rsid w:val="00C662C0"/>
    <w:rsid w:val="00C66489"/>
    <w:rsid w:val="00C74B88"/>
    <w:rsid w:val="00C77236"/>
    <w:rsid w:val="00C77BBD"/>
    <w:rsid w:val="00C82F72"/>
    <w:rsid w:val="00C85251"/>
    <w:rsid w:val="00C860C0"/>
    <w:rsid w:val="00C87510"/>
    <w:rsid w:val="00C90C5B"/>
    <w:rsid w:val="00C956A9"/>
    <w:rsid w:val="00C96DC1"/>
    <w:rsid w:val="00C97790"/>
    <w:rsid w:val="00CA2131"/>
    <w:rsid w:val="00CA2CAD"/>
    <w:rsid w:val="00CA4605"/>
    <w:rsid w:val="00CB24EC"/>
    <w:rsid w:val="00CC2EBF"/>
    <w:rsid w:val="00CC4885"/>
    <w:rsid w:val="00CC6A00"/>
    <w:rsid w:val="00CD173D"/>
    <w:rsid w:val="00CD242B"/>
    <w:rsid w:val="00CD7708"/>
    <w:rsid w:val="00CE21EF"/>
    <w:rsid w:val="00CE2C7F"/>
    <w:rsid w:val="00CE4E7A"/>
    <w:rsid w:val="00CF1D15"/>
    <w:rsid w:val="00CF3756"/>
    <w:rsid w:val="00CF4D51"/>
    <w:rsid w:val="00CF71AB"/>
    <w:rsid w:val="00D011CD"/>
    <w:rsid w:val="00D01C6E"/>
    <w:rsid w:val="00D03D17"/>
    <w:rsid w:val="00D0438D"/>
    <w:rsid w:val="00D04B89"/>
    <w:rsid w:val="00D05B62"/>
    <w:rsid w:val="00D05E8D"/>
    <w:rsid w:val="00D06861"/>
    <w:rsid w:val="00D103F4"/>
    <w:rsid w:val="00D25621"/>
    <w:rsid w:val="00D2725E"/>
    <w:rsid w:val="00D27BF9"/>
    <w:rsid w:val="00D30706"/>
    <w:rsid w:val="00D32E54"/>
    <w:rsid w:val="00D375A6"/>
    <w:rsid w:val="00D37801"/>
    <w:rsid w:val="00D37C53"/>
    <w:rsid w:val="00D41279"/>
    <w:rsid w:val="00D437DA"/>
    <w:rsid w:val="00D52AA9"/>
    <w:rsid w:val="00D56A22"/>
    <w:rsid w:val="00D6103F"/>
    <w:rsid w:val="00D63931"/>
    <w:rsid w:val="00D66573"/>
    <w:rsid w:val="00D70DE1"/>
    <w:rsid w:val="00D7435D"/>
    <w:rsid w:val="00D75B31"/>
    <w:rsid w:val="00D77EB3"/>
    <w:rsid w:val="00D82DE5"/>
    <w:rsid w:val="00D83E12"/>
    <w:rsid w:val="00D8496D"/>
    <w:rsid w:val="00D8539D"/>
    <w:rsid w:val="00D85653"/>
    <w:rsid w:val="00D86159"/>
    <w:rsid w:val="00D911F3"/>
    <w:rsid w:val="00D91800"/>
    <w:rsid w:val="00D92DB7"/>
    <w:rsid w:val="00D9505C"/>
    <w:rsid w:val="00D97860"/>
    <w:rsid w:val="00DA283A"/>
    <w:rsid w:val="00DA4AB3"/>
    <w:rsid w:val="00DA4C62"/>
    <w:rsid w:val="00DA5564"/>
    <w:rsid w:val="00DB117E"/>
    <w:rsid w:val="00DB29E2"/>
    <w:rsid w:val="00DB6FA3"/>
    <w:rsid w:val="00DC17A1"/>
    <w:rsid w:val="00DD13E0"/>
    <w:rsid w:val="00DD72B7"/>
    <w:rsid w:val="00DE226A"/>
    <w:rsid w:val="00DE2963"/>
    <w:rsid w:val="00DE49C6"/>
    <w:rsid w:val="00DF084D"/>
    <w:rsid w:val="00DF6147"/>
    <w:rsid w:val="00E049C8"/>
    <w:rsid w:val="00E105B5"/>
    <w:rsid w:val="00E13772"/>
    <w:rsid w:val="00E15AF9"/>
    <w:rsid w:val="00E173C4"/>
    <w:rsid w:val="00E23BEB"/>
    <w:rsid w:val="00E26B61"/>
    <w:rsid w:val="00E278EB"/>
    <w:rsid w:val="00E3690D"/>
    <w:rsid w:val="00E36D29"/>
    <w:rsid w:val="00E4055C"/>
    <w:rsid w:val="00E40E03"/>
    <w:rsid w:val="00E46AC2"/>
    <w:rsid w:val="00E50619"/>
    <w:rsid w:val="00E52D88"/>
    <w:rsid w:val="00E54DEB"/>
    <w:rsid w:val="00E550FD"/>
    <w:rsid w:val="00E56CB0"/>
    <w:rsid w:val="00E57CC1"/>
    <w:rsid w:val="00E64E79"/>
    <w:rsid w:val="00E65FD5"/>
    <w:rsid w:val="00E72268"/>
    <w:rsid w:val="00E748AB"/>
    <w:rsid w:val="00E7497C"/>
    <w:rsid w:val="00E74F14"/>
    <w:rsid w:val="00E763AF"/>
    <w:rsid w:val="00E80646"/>
    <w:rsid w:val="00E80F4D"/>
    <w:rsid w:val="00E86075"/>
    <w:rsid w:val="00E86DCF"/>
    <w:rsid w:val="00EA0A8B"/>
    <w:rsid w:val="00EA5932"/>
    <w:rsid w:val="00EB0063"/>
    <w:rsid w:val="00EC7BCE"/>
    <w:rsid w:val="00ED27EC"/>
    <w:rsid w:val="00ED3669"/>
    <w:rsid w:val="00ED57E1"/>
    <w:rsid w:val="00EF4F47"/>
    <w:rsid w:val="00EF536C"/>
    <w:rsid w:val="00EF71EF"/>
    <w:rsid w:val="00F05C62"/>
    <w:rsid w:val="00F10B0F"/>
    <w:rsid w:val="00F13E0D"/>
    <w:rsid w:val="00F163F3"/>
    <w:rsid w:val="00F1657C"/>
    <w:rsid w:val="00F278D6"/>
    <w:rsid w:val="00F33F65"/>
    <w:rsid w:val="00F518A4"/>
    <w:rsid w:val="00F60426"/>
    <w:rsid w:val="00F607D9"/>
    <w:rsid w:val="00F623BE"/>
    <w:rsid w:val="00F62407"/>
    <w:rsid w:val="00F62BA8"/>
    <w:rsid w:val="00F646BB"/>
    <w:rsid w:val="00F717F1"/>
    <w:rsid w:val="00F719B2"/>
    <w:rsid w:val="00F757D0"/>
    <w:rsid w:val="00F76563"/>
    <w:rsid w:val="00F76BA7"/>
    <w:rsid w:val="00F863C4"/>
    <w:rsid w:val="00F930C2"/>
    <w:rsid w:val="00F93F51"/>
    <w:rsid w:val="00F94DF8"/>
    <w:rsid w:val="00F9533E"/>
    <w:rsid w:val="00F95F5B"/>
    <w:rsid w:val="00F96123"/>
    <w:rsid w:val="00FA0BC8"/>
    <w:rsid w:val="00FA127F"/>
    <w:rsid w:val="00FA1319"/>
    <w:rsid w:val="00FA239C"/>
    <w:rsid w:val="00FB07AB"/>
    <w:rsid w:val="00FB6150"/>
    <w:rsid w:val="00FC10BC"/>
    <w:rsid w:val="00FD0A92"/>
    <w:rsid w:val="00FD119C"/>
    <w:rsid w:val="00FD446D"/>
    <w:rsid w:val="00FE1F1A"/>
    <w:rsid w:val="00FF099A"/>
    <w:rsid w:val="00FF0E90"/>
    <w:rsid w:val="00FF3D5F"/>
    <w:rsid w:val="01107C48"/>
    <w:rsid w:val="016E1B32"/>
    <w:rsid w:val="017F1752"/>
    <w:rsid w:val="018A088E"/>
    <w:rsid w:val="022A4754"/>
    <w:rsid w:val="02715005"/>
    <w:rsid w:val="0293267C"/>
    <w:rsid w:val="02A44B47"/>
    <w:rsid w:val="02AC5BA7"/>
    <w:rsid w:val="02C711AF"/>
    <w:rsid w:val="02C92687"/>
    <w:rsid w:val="02CA092D"/>
    <w:rsid w:val="02DE60F9"/>
    <w:rsid w:val="036700BF"/>
    <w:rsid w:val="037D4AF3"/>
    <w:rsid w:val="03AD4A8D"/>
    <w:rsid w:val="042F2BC0"/>
    <w:rsid w:val="0448396C"/>
    <w:rsid w:val="04A14210"/>
    <w:rsid w:val="05967314"/>
    <w:rsid w:val="062F6A41"/>
    <w:rsid w:val="063567B1"/>
    <w:rsid w:val="065E0ADF"/>
    <w:rsid w:val="06C90C44"/>
    <w:rsid w:val="06D564E8"/>
    <w:rsid w:val="07140750"/>
    <w:rsid w:val="076375C0"/>
    <w:rsid w:val="08097B34"/>
    <w:rsid w:val="082F7080"/>
    <w:rsid w:val="086F3CC4"/>
    <w:rsid w:val="092F7FC5"/>
    <w:rsid w:val="09346F62"/>
    <w:rsid w:val="095166EB"/>
    <w:rsid w:val="09A04AB4"/>
    <w:rsid w:val="0A4B34BA"/>
    <w:rsid w:val="0A915015"/>
    <w:rsid w:val="0AA00716"/>
    <w:rsid w:val="0ABE4710"/>
    <w:rsid w:val="0AE70CCF"/>
    <w:rsid w:val="0B187796"/>
    <w:rsid w:val="0B1B237E"/>
    <w:rsid w:val="0BD12AA7"/>
    <w:rsid w:val="0C104523"/>
    <w:rsid w:val="0C506A14"/>
    <w:rsid w:val="0C8039AE"/>
    <w:rsid w:val="0C9F5984"/>
    <w:rsid w:val="0CDA4466"/>
    <w:rsid w:val="0CDB09E8"/>
    <w:rsid w:val="0CF5378D"/>
    <w:rsid w:val="0D274EB1"/>
    <w:rsid w:val="0D3230C7"/>
    <w:rsid w:val="0D457A85"/>
    <w:rsid w:val="0D954CB9"/>
    <w:rsid w:val="0DBA2B2B"/>
    <w:rsid w:val="0DC701B3"/>
    <w:rsid w:val="0DDE1209"/>
    <w:rsid w:val="0E1843EB"/>
    <w:rsid w:val="0E5C38BD"/>
    <w:rsid w:val="0EA016EB"/>
    <w:rsid w:val="0ED11362"/>
    <w:rsid w:val="0EDC01CB"/>
    <w:rsid w:val="0EDF6DE3"/>
    <w:rsid w:val="0F4E072A"/>
    <w:rsid w:val="0F6A54E7"/>
    <w:rsid w:val="0F814526"/>
    <w:rsid w:val="0FA85D10"/>
    <w:rsid w:val="0FE71F3C"/>
    <w:rsid w:val="105416A9"/>
    <w:rsid w:val="106D1AA2"/>
    <w:rsid w:val="11933F1F"/>
    <w:rsid w:val="11AE523D"/>
    <w:rsid w:val="11D829D9"/>
    <w:rsid w:val="12103136"/>
    <w:rsid w:val="1237557C"/>
    <w:rsid w:val="126220BC"/>
    <w:rsid w:val="126F10B4"/>
    <w:rsid w:val="12775F49"/>
    <w:rsid w:val="12BF325E"/>
    <w:rsid w:val="12CC4692"/>
    <w:rsid w:val="12D86CA5"/>
    <w:rsid w:val="12FC5EC6"/>
    <w:rsid w:val="138C6CC6"/>
    <w:rsid w:val="139B7194"/>
    <w:rsid w:val="13BD2B72"/>
    <w:rsid w:val="13C93F58"/>
    <w:rsid w:val="13D46DBC"/>
    <w:rsid w:val="14167BEF"/>
    <w:rsid w:val="145A5432"/>
    <w:rsid w:val="1481490C"/>
    <w:rsid w:val="14D14FEF"/>
    <w:rsid w:val="1503045E"/>
    <w:rsid w:val="151839FD"/>
    <w:rsid w:val="156106D7"/>
    <w:rsid w:val="156C2E18"/>
    <w:rsid w:val="158A7D0D"/>
    <w:rsid w:val="15A50C80"/>
    <w:rsid w:val="15C62768"/>
    <w:rsid w:val="164776DD"/>
    <w:rsid w:val="165B77C9"/>
    <w:rsid w:val="16B40AE0"/>
    <w:rsid w:val="171B2DF7"/>
    <w:rsid w:val="173E4F02"/>
    <w:rsid w:val="177E1583"/>
    <w:rsid w:val="17A710FA"/>
    <w:rsid w:val="17A82A6E"/>
    <w:rsid w:val="17D73C09"/>
    <w:rsid w:val="17FE0D69"/>
    <w:rsid w:val="18351438"/>
    <w:rsid w:val="1843437B"/>
    <w:rsid w:val="18593C1D"/>
    <w:rsid w:val="1860609E"/>
    <w:rsid w:val="19145393"/>
    <w:rsid w:val="1A0B4DE4"/>
    <w:rsid w:val="1A4838F0"/>
    <w:rsid w:val="1A7D4BC5"/>
    <w:rsid w:val="1A9D3E60"/>
    <w:rsid w:val="1ABC0385"/>
    <w:rsid w:val="1B141388"/>
    <w:rsid w:val="1B5D08B1"/>
    <w:rsid w:val="1B6D517D"/>
    <w:rsid w:val="1B872B4D"/>
    <w:rsid w:val="1C3850D5"/>
    <w:rsid w:val="1C4775E8"/>
    <w:rsid w:val="1C53381A"/>
    <w:rsid w:val="1C857AFD"/>
    <w:rsid w:val="1D102090"/>
    <w:rsid w:val="1D2C17F9"/>
    <w:rsid w:val="1D4E38D1"/>
    <w:rsid w:val="1D5736A3"/>
    <w:rsid w:val="1D6D1305"/>
    <w:rsid w:val="1D6EC95E"/>
    <w:rsid w:val="1D8F3755"/>
    <w:rsid w:val="1DC964EA"/>
    <w:rsid w:val="1DE621E2"/>
    <w:rsid w:val="1DED3F24"/>
    <w:rsid w:val="1DF07B1C"/>
    <w:rsid w:val="1DFD05C0"/>
    <w:rsid w:val="1E791D78"/>
    <w:rsid w:val="1E8F197D"/>
    <w:rsid w:val="1ED10FC2"/>
    <w:rsid w:val="1F1E11F4"/>
    <w:rsid w:val="1F252BFB"/>
    <w:rsid w:val="1F3D665D"/>
    <w:rsid w:val="1F66285C"/>
    <w:rsid w:val="20234CD2"/>
    <w:rsid w:val="20365E39"/>
    <w:rsid w:val="209E305F"/>
    <w:rsid w:val="20BE66A1"/>
    <w:rsid w:val="20FC386C"/>
    <w:rsid w:val="21573969"/>
    <w:rsid w:val="2160214B"/>
    <w:rsid w:val="21815522"/>
    <w:rsid w:val="226C5969"/>
    <w:rsid w:val="227656C3"/>
    <w:rsid w:val="22946315"/>
    <w:rsid w:val="22A6775A"/>
    <w:rsid w:val="22F8768E"/>
    <w:rsid w:val="22FF181D"/>
    <w:rsid w:val="231011A1"/>
    <w:rsid w:val="23127C96"/>
    <w:rsid w:val="23363A87"/>
    <w:rsid w:val="234F552E"/>
    <w:rsid w:val="23615E71"/>
    <w:rsid w:val="23727102"/>
    <w:rsid w:val="23A251A4"/>
    <w:rsid w:val="24002511"/>
    <w:rsid w:val="24325A9A"/>
    <w:rsid w:val="25A91598"/>
    <w:rsid w:val="25E96BE2"/>
    <w:rsid w:val="25F76BA6"/>
    <w:rsid w:val="268450B0"/>
    <w:rsid w:val="26A47EAD"/>
    <w:rsid w:val="26C80201"/>
    <w:rsid w:val="26D16018"/>
    <w:rsid w:val="26FC5CD7"/>
    <w:rsid w:val="26FF6D89"/>
    <w:rsid w:val="276A6034"/>
    <w:rsid w:val="277E3050"/>
    <w:rsid w:val="27B243AD"/>
    <w:rsid w:val="27CA1D80"/>
    <w:rsid w:val="280E1DE5"/>
    <w:rsid w:val="283607FB"/>
    <w:rsid w:val="28802956"/>
    <w:rsid w:val="28E115CE"/>
    <w:rsid w:val="28E34AA3"/>
    <w:rsid w:val="290971BA"/>
    <w:rsid w:val="2955714A"/>
    <w:rsid w:val="29622253"/>
    <w:rsid w:val="2999009C"/>
    <w:rsid w:val="29D579D2"/>
    <w:rsid w:val="29DF7F1A"/>
    <w:rsid w:val="2A1C3E5F"/>
    <w:rsid w:val="2A2C5E1C"/>
    <w:rsid w:val="2A9C0F6A"/>
    <w:rsid w:val="2AF229B1"/>
    <w:rsid w:val="2B3C3FB7"/>
    <w:rsid w:val="2BAB6669"/>
    <w:rsid w:val="2C3B721F"/>
    <w:rsid w:val="2C714E3E"/>
    <w:rsid w:val="2D0E5642"/>
    <w:rsid w:val="2E571DDC"/>
    <w:rsid w:val="2E5D46FB"/>
    <w:rsid w:val="2E6D7963"/>
    <w:rsid w:val="2E900D93"/>
    <w:rsid w:val="2EC90A41"/>
    <w:rsid w:val="2ED57A06"/>
    <w:rsid w:val="2EDE58F7"/>
    <w:rsid w:val="2EEF6858"/>
    <w:rsid w:val="2EF150B6"/>
    <w:rsid w:val="2F297F70"/>
    <w:rsid w:val="2F3B7D7D"/>
    <w:rsid w:val="2F60451B"/>
    <w:rsid w:val="2FB66870"/>
    <w:rsid w:val="2FF749BF"/>
    <w:rsid w:val="302B62A6"/>
    <w:rsid w:val="306A6902"/>
    <w:rsid w:val="30C22529"/>
    <w:rsid w:val="30EA1986"/>
    <w:rsid w:val="31A35AFB"/>
    <w:rsid w:val="31B449EF"/>
    <w:rsid w:val="31C23E86"/>
    <w:rsid w:val="31C51ED3"/>
    <w:rsid w:val="31DE570C"/>
    <w:rsid w:val="31F82CB3"/>
    <w:rsid w:val="32FF6DFC"/>
    <w:rsid w:val="33932AAF"/>
    <w:rsid w:val="33E25D77"/>
    <w:rsid w:val="341617E2"/>
    <w:rsid w:val="34535AAF"/>
    <w:rsid w:val="34CB7AE2"/>
    <w:rsid w:val="352F2C36"/>
    <w:rsid w:val="35860AFD"/>
    <w:rsid w:val="358F42B0"/>
    <w:rsid w:val="35BC6D3A"/>
    <w:rsid w:val="35C57746"/>
    <w:rsid w:val="35ED6A92"/>
    <w:rsid w:val="36070E1A"/>
    <w:rsid w:val="36076B8A"/>
    <w:rsid w:val="3659695C"/>
    <w:rsid w:val="36822C03"/>
    <w:rsid w:val="368C1D12"/>
    <w:rsid w:val="36E27F65"/>
    <w:rsid w:val="37207913"/>
    <w:rsid w:val="37470DA0"/>
    <w:rsid w:val="37617D49"/>
    <w:rsid w:val="37AE5B28"/>
    <w:rsid w:val="37B60611"/>
    <w:rsid w:val="37B716BE"/>
    <w:rsid w:val="37E912BF"/>
    <w:rsid w:val="37FC3C67"/>
    <w:rsid w:val="380F5A7C"/>
    <w:rsid w:val="383E16F0"/>
    <w:rsid w:val="38522CBB"/>
    <w:rsid w:val="38553E44"/>
    <w:rsid w:val="388F16C5"/>
    <w:rsid w:val="389C0F95"/>
    <w:rsid w:val="38B72612"/>
    <w:rsid w:val="38CC3CB1"/>
    <w:rsid w:val="394D193A"/>
    <w:rsid w:val="39F21F59"/>
    <w:rsid w:val="3A381D47"/>
    <w:rsid w:val="3A577D39"/>
    <w:rsid w:val="3ABF721B"/>
    <w:rsid w:val="3AE4D657"/>
    <w:rsid w:val="3AF826FF"/>
    <w:rsid w:val="3B1E789F"/>
    <w:rsid w:val="3B735230"/>
    <w:rsid w:val="3B8548C4"/>
    <w:rsid w:val="3BDC434B"/>
    <w:rsid w:val="3BE435A1"/>
    <w:rsid w:val="3C373E29"/>
    <w:rsid w:val="3C467591"/>
    <w:rsid w:val="3C5E4246"/>
    <w:rsid w:val="3C683AF4"/>
    <w:rsid w:val="3C9F3749"/>
    <w:rsid w:val="3D0736DA"/>
    <w:rsid w:val="3D0752FB"/>
    <w:rsid w:val="3D414382"/>
    <w:rsid w:val="3DA74B70"/>
    <w:rsid w:val="3DB72FC9"/>
    <w:rsid w:val="3DCD21AF"/>
    <w:rsid w:val="3DFB192C"/>
    <w:rsid w:val="3EA95C99"/>
    <w:rsid w:val="3ECE3820"/>
    <w:rsid w:val="3EFE744F"/>
    <w:rsid w:val="3F2B600A"/>
    <w:rsid w:val="3F5A709F"/>
    <w:rsid w:val="3F7F7CD7"/>
    <w:rsid w:val="3FB47BD5"/>
    <w:rsid w:val="3FE26561"/>
    <w:rsid w:val="3FFD6B0B"/>
    <w:rsid w:val="40227343"/>
    <w:rsid w:val="407C2850"/>
    <w:rsid w:val="40841940"/>
    <w:rsid w:val="40D07EFD"/>
    <w:rsid w:val="415C431E"/>
    <w:rsid w:val="41774496"/>
    <w:rsid w:val="41E8658E"/>
    <w:rsid w:val="42012A59"/>
    <w:rsid w:val="420711BA"/>
    <w:rsid w:val="42233FE9"/>
    <w:rsid w:val="42500128"/>
    <w:rsid w:val="42751D6F"/>
    <w:rsid w:val="42CF65A9"/>
    <w:rsid w:val="43111911"/>
    <w:rsid w:val="432C0EC1"/>
    <w:rsid w:val="437B0086"/>
    <w:rsid w:val="43891ED0"/>
    <w:rsid w:val="43AD2450"/>
    <w:rsid w:val="43B27C1A"/>
    <w:rsid w:val="442B1FF8"/>
    <w:rsid w:val="44586F35"/>
    <w:rsid w:val="4491447A"/>
    <w:rsid w:val="449955A5"/>
    <w:rsid w:val="44BB29E7"/>
    <w:rsid w:val="45473F3E"/>
    <w:rsid w:val="46EC5BAC"/>
    <w:rsid w:val="47145AAB"/>
    <w:rsid w:val="47AF75A9"/>
    <w:rsid w:val="47BD6131"/>
    <w:rsid w:val="47DF0647"/>
    <w:rsid w:val="48017621"/>
    <w:rsid w:val="482B25DC"/>
    <w:rsid w:val="48710511"/>
    <w:rsid w:val="48917BDA"/>
    <w:rsid w:val="489A439E"/>
    <w:rsid w:val="490A7B45"/>
    <w:rsid w:val="49177011"/>
    <w:rsid w:val="493674F1"/>
    <w:rsid w:val="494739BC"/>
    <w:rsid w:val="49661A1A"/>
    <w:rsid w:val="496C6818"/>
    <w:rsid w:val="49C21713"/>
    <w:rsid w:val="49CC7E07"/>
    <w:rsid w:val="4A61548C"/>
    <w:rsid w:val="4A6C4D6E"/>
    <w:rsid w:val="4B17555C"/>
    <w:rsid w:val="4B3A41D8"/>
    <w:rsid w:val="4B4636F0"/>
    <w:rsid w:val="4B9B72A7"/>
    <w:rsid w:val="4BB70094"/>
    <w:rsid w:val="4BFF28CD"/>
    <w:rsid w:val="4C380E98"/>
    <w:rsid w:val="4C800183"/>
    <w:rsid w:val="4CE940A3"/>
    <w:rsid w:val="4D073716"/>
    <w:rsid w:val="4D155AFE"/>
    <w:rsid w:val="4D222C13"/>
    <w:rsid w:val="4D7A0221"/>
    <w:rsid w:val="4D974F43"/>
    <w:rsid w:val="4DAE1A6C"/>
    <w:rsid w:val="4DD76D6F"/>
    <w:rsid w:val="4DDE298F"/>
    <w:rsid w:val="4E056CB1"/>
    <w:rsid w:val="4E5914C2"/>
    <w:rsid w:val="4E7A4F1A"/>
    <w:rsid w:val="4F3E3868"/>
    <w:rsid w:val="4F4026F2"/>
    <w:rsid w:val="4F4919C7"/>
    <w:rsid w:val="4F714D18"/>
    <w:rsid w:val="4FAA1B61"/>
    <w:rsid w:val="4FCA0551"/>
    <w:rsid w:val="500F5C67"/>
    <w:rsid w:val="50290B96"/>
    <w:rsid w:val="50312492"/>
    <w:rsid w:val="506253C3"/>
    <w:rsid w:val="50805037"/>
    <w:rsid w:val="5089514A"/>
    <w:rsid w:val="50AE6424"/>
    <w:rsid w:val="50CF02A4"/>
    <w:rsid w:val="50E07E90"/>
    <w:rsid w:val="51247366"/>
    <w:rsid w:val="513012D6"/>
    <w:rsid w:val="515C7E45"/>
    <w:rsid w:val="51641980"/>
    <w:rsid w:val="516F4D2E"/>
    <w:rsid w:val="51762292"/>
    <w:rsid w:val="51C30881"/>
    <w:rsid w:val="51CD09EB"/>
    <w:rsid w:val="51E53CA1"/>
    <w:rsid w:val="51EA52B3"/>
    <w:rsid w:val="523446A3"/>
    <w:rsid w:val="524C054F"/>
    <w:rsid w:val="529C581E"/>
    <w:rsid w:val="52B47EAC"/>
    <w:rsid w:val="52C3188F"/>
    <w:rsid w:val="52E60E2F"/>
    <w:rsid w:val="52F12D99"/>
    <w:rsid w:val="52F77A9D"/>
    <w:rsid w:val="53061D76"/>
    <w:rsid w:val="53072CE4"/>
    <w:rsid w:val="530E479C"/>
    <w:rsid w:val="537B1D7F"/>
    <w:rsid w:val="538E2FF9"/>
    <w:rsid w:val="53940740"/>
    <w:rsid w:val="53BC7625"/>
    <w:rsid w:val="54397EF8"/>
    <w:rsid w:val="546655C5"/>
    <w:rsid w:val="54761207"/>
    <w:rsid w:val="54765E04"/>
    <w:rsid w:val="54C34E69"/>
    <w:rsid w:val="54CF49A4"/>
    <w:rsid w:val="550B58D4"/>
    <w:rsid w:val="55217883"/>
    <w:rsid w:val="5558268F"/>
    <w:rsid w:val="5590591A"/>
    <w:rsid w:val="560F76E0"/>
    <w:rsid w:val="56935F0C"/>
    <w:rsid w:val="56D5E005"/>
    <w:rsid w:val="5749782E"/>
    <w:rsid w:val="574D11D3"/>
    <w:rsid w:val="5776512D"/>
    <w:rsid w:val="578C2F43"/>
    <w:rsid w:val="57A65127"/>
    <w:rsid w:val="57E704BB"/>
    <w:rsid w:val="581B4CB3"/>
    <w:rsid w:val="58655783"/>
    <w:rsid w:val="589412F6"/>
    <w:rsid w:val="58941F70"/>
    <w:rsid w:val="58C00E92"/>
    <w:rsid w:val="58E80218"/>
    <w:rsid w:val="5981635B"/>
    <w:rsid w:val="59941AB9"/>
    <w:rsid w:val="59A347A5"/>
    <w:rsid w:val="5A00712F"/>
    <w:rsid w:val="5A6D78A2"/>
    <w:rsid w:val="5B047827"/>
    <w:rsid w:val="5B59053D"/>
    <w:rsid w:val="5B783ABA"/>
    <w:rsid w:val="5B7F5001"/>
    <w:rsid w:val="5B8F763E"/>
    <w:rsid w:val="5BDF6E18"/>
    <w:rsid w:val="5BE5321D"/>
    <w:rsid w:val="5BF26384"/>
    <w:rsid w:val="5C0527A9"/>
    <w:rsid w:val="5C2F143F"/>
    <w:rsid w:val="5C5D1F6E"/>
    <w:rsid w:val="5C7F32FF"/>
    <w:rsid w:val="5C825178"/>
    <w:rsid w:val="5C8B7F10"/>
    <w:rsid w:val="5CF7068C"/>
    <w:rsid w:val="5CFC22B5"/>
    <w:rsid w:val="5D39673A"/>
    <w:rsid w:val="5DD32C0D"/>
    <w:rsid w:val="5DD37DA4"/>
    <w:rsid w:val="5DD6176A"/>
    <w:rsid w:val="5E2C698D"/>
    <w:rsid w:val="5E6555C6"/>
    <w:rsid w:val="5E8B1AC4"/>
    <w:rsid w:val="5EC1547D"/>
    <w:rsid w:val="5EEE7537"/>
    <w:rsid w:val="5F6B6590"/>
    <w:rsid w:val="5F6D12E1"/>
    <w:rsid w:val="5F784393"/>
    <w:rsid w:val="60011397"/>
    <w:rsid w:val="60204B53"/>
    <w:rsid w:val="604F3AC9"/>
    <w:rsid w:val="60832A60"/>
    <w:rsid w:val="60980F84"/>
    <w:rsid w:val="60C76AFF"/>
    <w:rsid w:val="60CD2D02"/>
    <w:rsid w:val="60FB09A7"/>
    <w:rsid w:val="61362CE3"/>
    <w:rsid w:val="616003CF"/>
    <w:rsid w:val="61785145"/>
    <w:rsid w:val="62090166"/>
    <w:rsid w:val="622268AC"/>
    <w:rsid w:val="624C7A0B"/>
    <w:rsid w:val="624F7850"/>
    <w:rsid w:val="629A7AEE"/>
    <w:rsid w:val="62D86C13"/>
    <w:rsid w:val="62F07DD1"/>
    <w:rsid w:val="631B74DF"/>
    <w:rsid w:val="63212997"/>
    <w:rsid w:val="634D1933"/>
    <w:rsid w:val="635661F6"/>
    <w:rsid w:val="64A665D9"/>
    <w:rsid w:val="64DB2945"/>
    <w:rsid w:val="65E57971"/>
    <w:rsid w:val="668F6697"/>
    <w:rsid w:val="66D4132F"/>
    <w:rsid w:val="67E175E0"/>
    <w:rsid w:val="684C3631"/>
    <w:rsid w:val="689D1259"/>
    <w:rsid w:val="68AD611A"/>
    <w:rsid w:val="68C47A98"/>
    <w:rsid w:val="68EF3C7C"/>
    <w:rsid w:val="68F33364"/>
    <w:rsid w:val="690A6CD0"/>
    <w:rsid w:val="69347ACA"/>
    <w:rsid w:val="69576CD6"/>
    <w:rsid w:val="69986447"/>
    <w:rsid w:val="6AB56F97"/>
    <w:rsid w:val="6B9605A6"/>
    <w:rsid w:val="6B9C10BE"/>
    <w:rsid w:val="6BBB0341"/>
    <w:rsid w:val="6C2109DB"/>
    <w:rsid w:val="6C5866C3"/>
    <w:rsid w:val="6C627F03"/>
    <w:rsid w:val="6C780DB4"/>
    <w:rsid w:val="6C7E20FE"/>
    <w:rsid w:val="6C931FA4"/>
    <w:rsid w:val="6C97FCD8"/>
    <w:rsid w:val="6CA5593F"/>
    <w:rsid w:val="6CAD02FB"/>
    <w:rsid w:val="6D1C2372"/>
    <w:rsid w:val="6D267B52"/>
    <w:rsid w:val="6D3F32E1"/>
    <w:rsid w:val="6D4F56AE"/>
    <w:rsid w:val="6D986419"/>
    <w:rsid w:val="6DA92081"/>
    <w:rsid w:val="6DB11979"/>
    <w:rsid w:val="6E035E23"/>
    <w:rsid w:val="6E873F0C"/>
    <w:rsid w:val="6EAD43EE"/>
    <w:rsid w:val="6EC751A5"/>
    <w:rsid w:val="6EEEDD92"/>
    <w:rsid w:val="6EF7E717"/>
    <w:rsid w:val="6F2F55F5"/>
    <w:rsid w:val="6F3E7336"/>
    <w:rsid w:val="6F4175A9"/>
    <w:rsid w:val="6F44200D"/>
    <w:rsid w:val="6F566E3B"/>
    <w:rsid w:val="6F7E2710"/>
    <w:rsid w:val="6FBB2E26"/>
    <w:rsid w:val="6FC1190D"/>
    <w:rsid w:val="6FC81EC8"/>
    <w:rsid w:val="6FCD0395"/>
    <w:rsid w:val="6FD87719"/>
    <w:rsid w:val="6FEE66A8"/>
    <w:rsid w:val="7040659E"/>
    <w:rsid w:val="70446818"/>
    <w:rsid w:val="707963ED"/>
    <w:rsid w:val="70A13782"/>
    <w:rsid w:val="70B317A6"/>
    <w:rsid w:val="70C71A46"/>
    <w:rsid w:val="70D066F7"/>
    <w:rsid w:val="712424E7"/>
    <w:rsid w:val="71580401"/>
    <w:rsid w:val="71A00974"/>
    <w:rsid w:val="723E24DB"/>
    <w:rsid w:val="72D1561E"/>
    <w:rsid w:val="72ED6453"/>
    <w:rsid w:val="733B25CA"/>
    <w:rsid w:val="733C0BB5"/>
    <w:rsid w:val="73733E62"/>
    <w:rsid w:val="73AD3A37"/>
    <w:rsid w:val="73F77D0D"/>
    <w:rsid w:val="740605FD"/>
    <w:rsid w:val="741457EB"/>
    <w:rsid w:val="74681EC3"/>
    <w:rsid w:val="747E3413"/>
    <w:rsid w:val="748C231F"/>
    <w:rsid w:val="74D54911"/>
    <w:rsid w:val="74E36F7E"/>
    <w:rsid w:val="74F33743"/>
    <w:rsid w:val="759A466A"/>
    <w:rsid w:val="75C46410"/>
    <w:rsid w:val="75CF7E4C"/>
    <w:rsid w:val="75E43528"/>
    <w:rsid w:val="75EE6C77"/>
    <w:rsid w:val="76306E24"/>
    <w:rsid w:val="76591916"/>
    <w:rsid w:val="76B62C69"/>
    <w:rsid w:val="76BB7B7B"/>
    <w:rsid w:val="76C5662A"/>
    <w:rsid w:val="77191D43"/>
    <w:rsid w:val="772F2A20"/>
    <w:rsid w:val="77550FB8"/>
    <w:rsid w:val="776FC48A"/>
    <w:rsid w:val="779FAC9F"/>
    <w:rsid w:val="77C60380"/>
    <w:rsid w:val="77CD32CA"/>
    <w:rsid w:val="77E57B71"/>
    <w:rsid w:val="77F373BE"/>
    <w:rsid w:val="77FC4FEB"/>
    <w:rsid w:val="7801305E"/>
    <w:rsid w:val="784870F3"/>
    <w:rsid w:val="7849685A"/>
    <w:rsid w:val="784B77D9"/>
    <w:rsid w:val="789F2454"/>
    <w:rsid w:val="78B04C80"/>
    <w:rsid w:val="78C10BB1"/>
    <w:rsid w:val="79D26DEE"/>
    <w:rsid w:val="79D53D58"/>
    <w:rsid w:val="79F242E9"/>
    <w:rsid w:val="7A3F77B9"/>
    <w:rsid w:val="7A4C5837"/>
    <w:rsid w:val="7A5F189D"/>
    <w:rsid w:val="7AB933CD"/>
    <w:rsid w:val="7AF42E71"/>
    <w:rsid w:val="7B2F4C33"/>
    <w:rsid w:val="7B3334E9"/>
    <w:rsid w:val="7B6F7CF5"/>
    <w:rsid w:val="7B955FAE"/>
    <w:rsid w:val="7BCF3A79"/>
    <w:rsid w:val="7C0F5AC6"/>
    <w:rsid w:val="7C10730C"/>
    <w:rsid w:val="7CAE7788"/>
    <w:rsid w:val="7CC1065D"/>
    <w:rsid w:val="7D284586"/>
    <w:rsid w:val="7D487F2E"/>
    <w:rsid w:val="7D52182F"/>
    <w:rsid w:val="7D9F3431"/>
    <w:rsid w:val="7DB51058"/>
    <w:rsid w:val="7DB83C79"/>
    <w:rsid w:val="7DDE1873"/>
    <w:rsid w:val="7DFB9D19"/>
    <w:rsid w:val="7E0B5B3E"/>
    <w:rsid w:val="7E186B39"/>
    <w:rsid w:val="7E605D97"/>
    <w:rsid w:val="7E6C5114"/>
    <w:rsid w:val="7E7D3DF3"/>
    <w:rsid w:val="7E897F5F"/>
    <w:rsid w:val="7EDE1025"/>
    <w:rsid w:val="7F2A0A59"/>
    <w:rsid w:val="7F513869"/>
    <w:rsid w:val="7F67D0CF"/>
    <w:rsid w:val="7F6E2B0B"/>
    <w:rsid w:val="7F714071"/>
    <w:rsid w:val="7FBE69B3"/>
    <w:rsid w:val="7FBFC202"/>
    <w:rsid w:val="7FDDDCE1"/>
    <w:rsid w:val="7FDF59AC"/>
    <w:rsid w:val="8EBE2DCD"/>
    <w:rsid w:val="979E1429"/>
    <w:rsid w:val="BBFD256D"/>
    <w:rsid w:val="BFCD3889"/>
    <w:rsid w:val="BFEBFDBC"/>
    <w:rsid w:val="CBFBFEBB"/>
    <w:rsid w:val="D2FA68C2"/>
    <w:rsid w:val="DF7C756A"/>
    <w:rsid w:val="DF7D3EF7"/>
    <w:rsid w:val="DF9BA522"/>
    <w:rsid w:val="EFF78AD5"/>
    <w:rsid w:val="F6F9DB36"/>
    <w:rsid w:val="F7BBDA78"/>
    <w:rsid w:val="F9DFA9B0"/>
    <w:rsid w:val="FD1DEA2E"/>
    <w:rsid w:val="FEEDC01E"/>
    <w:rsid w:val="FF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qFormat/>
    <w:uiPriority w:val="9"/>
    <w:pPr>
      <w:keepNext/>
      <w:keepLines/>
      <w:numPr>
        <w:ilvl w:val="1"/>
        <w:numId w:val="1"/>
      </w:numPr>
      <w:spacing w:before="260" w:after="260" w:line="415" w:lineRule="auto"/>
      <w:ind w:right="210" w:rightChars="100"/>
      <w:outlineLvl w:val="1"/>
    </w:pPr>
    <w:rPr>
      <w:rFonts w:ascii="Arial" w:hAnsi="Arial"/>
      <w:b/>
      <w:bCs/>
      <w:sz w:val="36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8"/>
    <w:unhideWhenUsed/>
    <w:qFormat/>
    <w:uiPriority w:val="99"/>
    <w:pPr>
      <w:jc w:val="left"/>
    </w:pPr>
    <w:rPr>
      <w:kern w:val="0"/>
      <w:sz w:val="20"/>
      <w:szCs w:val="20"/>
    </w:rPr>
  </w:style>
  <w:style w:type="paragraph" w:styleId="5">
    <w:name w:val="Balloon Text"/>
    <w:basedOn w:val="1"/>
    <w:link w:val="19"/>
    <w:unhideWhenUsed/>
    <w:qFormat/>
    <w:uiPriority w:val="99"/>
    <w:rPr>
      <w:kern w:val="0"/>
      <w:sz w:val="18"/>
      <w:szCs w:val="18"/>
    </w:rPr>
  </w:style>
  <w:style w:type="paragraph" w:styleId="6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kern w:val="0"/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9">
    <w:name w:val="annotation subject"/>
    <w:basedOn w:val="4"/>
    <w:next w:val="4"/>
    <w:link w:val="22"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Hyperlink"/>
    <w:unhideWhenUsed/>
    <w:qFormat/>
    <w:uiPriority w:val="99"/>
    <w:rPr>
      <w:color w:val="0000FF"/>
      <w:u w:val="single"/>
    </w:rPr>
  </w:style>
  <w:style w:type="character" w:styleId="15">
    <w:name w:val="annotation reference"/>
    <w:unhideWhenUsed/>
    <w:qFormat/>
    <w:uiPriority w:val="0"/>
    <w:rPr>
      <w:sz w:val="21"/>
      <w:szCs w:val="21"/>
    </w:rPr>
  </w:style>
  <w:style w:type="paragraph" w:customStyle="1" w:styleId="16">
    <w:name w:val="Heading 2"/>
    <w:basedOn w:val="1"/>
    <w:next w:val="1"/>
    <w:qFormat/>
    <w:uiPriority w:val="9"/>
    <w:pPr>
      <w:spacing w:line="360" w:lineRule="auto"/>
      <w:jc w:val="center"/>
      <w:outlineLvl w:val="1"/>
    </w:pPr>
    <w:rPr>
      <w:rFonts w:ascii="宋体" w:hAnsi="宋体" w:cs="宋体"/>
      <w:b/>
      <w:sz w:val="28"/>
      <w:szCs w:val="28"/>
    </w:rPr>
  </w:style>
  <w:style w:type="paragraph" w:customStyle="1" w:styleId="17">
    <w:name w:val="标题 21"/>
    <w:basedOn w:val="1"/>
    <w:next w:val="1"/>
    <w:qFormat/>
    <w:uiPriority w:val="9"/>
    <w:pPr>
      <w:spacing w:line="360" w:lineRule="auto"/>
      <w:jc w:val="center"/>
      <w:outlineLvl w:val="1"/>
    </w:pPr>
    <w:rPr>
      <w:rFonts w:ascii="宋体" w:hAnsi="宋体" w:cs="宋体"/>
      <w:b/>
      <w:sz w:val="28"/>
      <w:szCs w:val="28"/>
    </w:rPr>
  </w:style>
  <w:style w:type="character" w:customStyle="1" w:styleId="18">
    <w:name w:val="批注文字 字符"/>
    <w:link w:val="4"/>
    <w:qFormat/>
    <w:uiPriority w:val="99"/>
    <w:rPr>
      <w:rFonts w:ascii="Calibri" w:hAnsi="Calibri" w:eastAsia="宋体" w:cs="Times New Roman"/>
    </w:rPr>
  </w:style>
  <w:style w:type="character" w:customStyle="1" w:styleId="19">
    <w:name w:val="批注框文本 字符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0">
    <w:name w:val="页脚 字符"/>
    <w:link w:val="6"/>
    <w:qFormat/>
    <w:uiPriority w:val="99"/>
    <w:rPr>
      <w:sz w:val="18"/>
      <w:szCs w:val="18"/>
    </w:rPr>
  </w:style>
  <w:style w:type="character" w:customStyle="1" w:styleId="21">
    <w:name w:val="页眉 字符"/>
    <w:link w:val="7"/>
    <w:qFormat/>
    <w:uiPriority w:val="99"/>
    <w:rPr>
      <w:sz w:val="18"/>
      <w:szCs w:val="18"/>
    </w:rPr>
  </w:style>
  <w:style w:type="character" w:customStyle="1" w:styleId="22">
    <w:name w:val="批注主题 字符"/>
    <w:link w:val="9"/>
    <w:semiHidden/>
    <w:qFormat/>
    <w:uiPriority w:val="99"/>
    <w:rPr>
      <w:rFonts w:ascii="Calibri" w:hAnsi="Calibri" w:eastAsia="宋体" w:cs="Times New Roman"/>
      <w:b/>
      <w:bCs/>
    </w:rPr>
  </w:style>
  <w:style w:type="paragraph" w:customStyle="1" w:styleId="23">
    <w:name w:val="列表段落1"/>
    <w:basedOn w:val="1"/>
    <w:qFormat/>
    <w:uiPriority w:val="34"/>
    <w:pPr>
      <w:ind w:firstLine="420" w:firstLineChars="200"/>
    </w:pPr>
  </w:style>
  <w:style w:type="paragraph" w:customStyle="1" w:styleId="24">
    <w:name w:val="列出段落1"/>
    <w:basedOn w:val="1"/>
    <w:qFormat/>
    <w:uiPriority w:val="0"/>
    <w:pPr>
      <w:ind w:firstLine="420" w:firstLineChars="200"/>
    </w:pPr>
  </w:style>
  <w:style w:type="paragraph" w:customStyle="1" w:styleId="25">
    <w:name w:val="修订1"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列出段落2"/>
    <w:basedOn w:val="1"/>
    <w:qFormat/>
    <w:uiPriority w:val="99"/>
    <w:pPr>
      <w:ind w:firstLine="420" w:firstLineChars="200"/>
    </w:pPr>
  </w:style>
  <w:style w:type="paragraph" w:customStyle="1" w:styleId="27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9">
    <w:name w:val="标题 1 字符"/>
    <w:basedOn w:val="12"/>
    <w:link w:val="3"/>
    <w:qFormat/>
    <w:uiPriority w:val="1"/>
    <w:rPr>
      <w:b/>
      <w:bCs/>
      <w:kern w:val="44"/>
      <w:sz w:val="44"/>
      <w:szCs w:val="44"/>
    </w:rPr>
  </w:style>
  <w:style w:type="character" w:customStyle="1" w:styleId="30">
    <w:name w:val="any"/>
    <w:basedOn w:val="12"/>
    <w:qFormat/>
    <w:uiPriority w:val="0"/>
  </w:style>
  <w:style w:type="paragraph" w:customStyle="1" w:styleId="31">
    <w:name w:val="faguicon_p"/>
    <w:basedOn w:val="1"/>
    <w:qFormat/>
    <w:uiPriority w:val="0"/>
    <w:pPr>
      <w:widowControl/>
      <w:ind w:firstLine="480"/>
      <w:jc w:val="left"/>
    </w:pPr>
    <w:rPr>
      <w:rFonts w:ascii="微软雅黑" w:hAnsi="微软雅黑" w:eastAsia="微软雅黑" w:cs="微软雅黑"/>
      <w:kern w:val="0"/>
      <w:sz w:val="24"/>
      <w:szCs w:val="24"/>
    </w:rPr>
  </w:style>
  <w:style w:type="character" w:customStyle="1" w:styleId="32">
    <w:name w:val="sect2title"/>
    <w:qFormat/>
    <w:uiPriority w:val="0"/>
    <w:rPr>
      <w:rFonts w:ascii="微软雅黑" w:hAnsi="微软雅黑" w:eastAsia="微软雅黑" w:cs="微软雅黑"/>
      <w:b/>
      <w:bCs/>
      <w:sz w:val="26"/>
      <w:szCs w:val="26"/>
    </w:rPr>
  </w:style>
  <w:style w:type="paragraph" w:customStyle="1" w:styleId="33">
    <w:name w:val="修订4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p1"/>
    <w:basedOn w:val="1"/>
    <w:qFormat/>
    <w:uiPriority w:val="0"/>
    <w:pPr>
      <w:jc w:val="left"/>
    </w:pPr>
    <w:rPr>
      <w:rFonts w:ascii="Helvetica" w:hAnsi="Helvetica" w:eastAsia="Helvetica"/>
      <w:kern w:val="0"/>
      <w:sz w:val="42"/>
      <w:szCs w:val="42"/>
    </w:rPr>
  </w:style>
  <w:style w:type="paragraph" w:customStyle="1" w:styleId="35">
    <w:name w:val="列出段落3"/>
    <w:basedOn w:val="1"/>
    <w:qFormat/>
    <w:uiPriority w:val="99"/>
    <w:pPr>
      <w:ind w:firstLine="420" w:firstLineChars="200"/>
    </w:pPr>
  </w:style>
  <w:style w:type="paragraph" w:customStyle="1" w:styleId="36">
    <w:name w:val="标题 211"/>
    <w:basedOn w:val="1"/>
    <w:next w:val="1"/>
    <w:qFormat/>
    <w:uiPriority w:val="9"/>
    <w:pPr>
      <w:spacing w:line="360" w:lineRule="auto"/>
      <w:jc w:val="center"/>
      <w:outlineLvl w:val="1"/>
    </w:pPr>
    <w:rPr>
      <w:rFonts w:ascii="宋体" w:hAnsi="宋体" w:cs="宋体"/>
      <w:b/>
      <w:sz w:val="28"/>
      <w:szCs w:val="28"/>
    </w:rPr>
  </w:style>
  <w:style w:type="paragraph" w:customStyle="1" w:styleId="37">
    <w:name w:val="List Paragraph"/>
    <w:basedOn w:val="1"/>
    <w:qFormat/>
    <w:uiPriority w:val="99"/>
    <w:pPr>
      <w:ind w:firstLine="420" w:firstLineChars="200"/>
    </w:pPr>
  </w:style>
  <w:style w:type="paragraph" w:customStyle="1" w:styleId="38">
    <w:name w:val="Heading 3"/>
    <w:basedOn w:val="1"/>
    <w:next w:val="1"/>
    <w:unhideWhenUsed/>
    <w:qFormat/>
    <w:uiPriority w:val="9"/>
    <w:pPr>
      <w:tabs>
        <w:tab w:val="left" w:pos="420"/>
        <w:tab w:val="left" w:pos="720"/>
      </w:tabs>
      <w:spacing w:line="360" w:lineRule="auto"/>
      <w:ind w:firstLine="422" w:firstLineChars="200"/>
      <w:outlineLvl w:val="2"/>
    </w:pPr>
    <w:rPr>
      <w:rFonts w:ascii="宋体" w:hAnsi="宋体" w:cs="宋体"/>
      <w:b/>
      <w:bCs/>
      <w:snapToGrid w:val="0"/>
      <w:szCs w:val="21"/>
    </w:rPr>
  </w:style>
  <w:style w:type="paragraph" w:customStyle="1" w:styleId="3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16952</Words>
  <Characters>17388</Characters>
  <Lines>230</Lines>
  <Paragraphs>64</Paragraphs>
  <TotalTime>0</TotalTime>
  <ScaleCrop>false</ScaleCrop>
  <LinksUpToDate>false</LinksUpToDate>
  <CharactersWithSpaces>17394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2021-06-26T10:15:00Z</dcterms:created>
  <dc:creator>user</dc:creator>
  <cp:lastModifiedBy>胡芮 ruì</cp:lastModifiedBy>
  <cp:lastPrinted>2021-06-11T20:27:00Z</cp:lastPrinted>
  <dcterms:modified xsi:type="dcterms:W3CDTF">2026-01-27T09:49:25Z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3A99D103FC1F4C63A25E0BE96F4C4D1D_13</vt:lpwstr>
  </property>
  <property fmtid="{D5CDD505-2E9C-101B-9397-08002B2CF9AE}" pid="4" name="KSOTemplateDocerSaveRecord">
    <vt:lpwstr>eyJoZGlkIjoiNTgxM2ZjOTcwMjM4Y2JjZjZhZjdkMjgzODczNmEzNGUiLCJ1c2VySWQiOiI0NTA3NDMyODYifQ==</vt:lpwstr>
  </property>
</Properties>
</file>